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366B7" w14:textId="00FFD3BC" w:rsidR="00D65331" w:rsidRPr="004B660B" w:rsidRDefault="00D65331" w:rsidP="00D65331">
      <w:pPr>
        <w:jc w:val="center"/>
        <w:rPr>
          <w:rFonts w:ascii="Arial" w:hAnsi="Arial" w:cs="Arial"/>
          <w:b/>
          <w:sz w:val="32"/>
          <w:szCs w:val="32"/>
        </w:rPr>
      </w:pPr>
      <w:r w:rsidRPr="004B660B">
        <w:rPr>
          <w:rFonts w:ascii="Arial" w:hAnsi="Arial" w:cs="Arial"/>
          <w:b/>
          <w:sz w:val="32"/>
          <w:szCs w:val="32"/>
        </w:rPr>
        <w:t>Příloha č. 7 Přesahy na mezikrajských linkách</w:t>
      </w:r>
    </w:p>
    <w:p w14:paraId="2CC30AA9" w14:textId="77777777" w:rsidR="00D65331" w:rsidRPr="008C196F" w:rsidRDefault="00D65331" w:rsidP="00D65331">
      <w:pPr>
        <w:jc w:val="both"/>
        <w:rPr>
          <w:rFonts w:ascii="Arial" w:hAnsi="Arial" w:cs="Arial"/>
          <w:b/>
          <w:u w:val="single"/>
        </w:rPr>
      </w:pPr>
      <w:r w:rsidRPr="008C196F">
        <w:rPr>
          <w:rFonts w:ascii="Arial" w:hAnsi="Arial" w:cs="Arial"/>
          <w:b/>
          <w:u w:val="single"/>
        </w:rPr>
        <w:t>Oblast 7:</w:t>
      </w:r>
    </w:p>
    <w:p w14:paraId="48FA70AB" w14:textId="28D7B850" w:rsidR="00D65331" w:rsidRPr="008C196F" w:rsidRDefault="0059154F" w:rsidP="00432DEE">
      <w:pPr>
        <w:spacing w:before="240" w:after="0"/>
        <w:jc w:val="both"/>
        <w:rPr>
          <w:rFonts w:ascii="Arial" w:hAnsi="Arial" w:cs="Arial"/>
          <w:b/>
        </w:rPr>
      </w:pPr>
      <w:r>
        <w:rPr>
          <w:rFonts w:ascii="Arial" w:hAnsi="Arial" w:cs="Arial"/>
          <w:b/>
        </w:rPr>
        <w:t>XXX303</w:t>
      </w:r>
      <w:r w:rsidR="00D65331" w:rsidRPr="008C196F">
        <w:rPr>
          <w:rFonts w:ascii="Arial" w:hAnsi="Arial" w:cs="Arial"/>
          <w:b/>
        </w:rPr>
        <w:t xml:space="preserve"> Pacov-Zhoř-Pojbuky</w:t>
      </w:r>
    </w:p>
    <w:p w14:paraId="1A4D98C7" w14:textId="77777777" w:rsidR="00432DEE" w:rsidRPr="008C196F" w:rsidRDefault="00432DEE" w:rsidP="00432DEE">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2DEAD6F2" w14:textId="53D580A8" w:rsidR="00432DEE" w:rsidRPr="00675CDB" w:rsidRDefault="00432DEE" w:rsidP="00432DEE">
      <w:pPr>
        <w:jc w:val="both"/>
        <w:rPr>
          <w:rFonts w:ascii="Arial" w:hAnsi="Arial" w:cs="Arial"/>
        </w:rPr>
      </w:pPr>
      <w:r w:rsidRPr="00675CDB">
        <w:rPr>
          <w:rFonts w:ascii="Arial" w:hAnsi="Arial" w:cs="Arial"/>
        </w:rPr>
        <w:t>V ostatních případech platí tarif a smluvní přepravní podmínky dopravce.</w:t>
      </w:r>
    </w:p>
    <w:p w14:paraId="2820B2A9" w14:textId="1DDA8383" w:rsidR="0059154F" w:rsidRPr="00675CDB" w:rsidRDefault="0059154F" w:rsidP="0059154F">
      <w:pPr>
        <w:spacing w:before="240" w:after="0"/>
        <w:jc w:val="both"/>
        <w:rPr>
          <w:rFonts w:ascii="Arial" w:hAnsi="Arial" w:cs="Arial"/>
          <w:b/>
        </w:rPr>
      </w:pPr>
      <w:r w:rsidRPr="00675CDB">
        <w:rPr>
          <w:rFonts w:ascii="Arial" w:hAnsi="Arial" w:cs="Arial"/>
          <w:b/>
        </w:rPr>
        <w:t>XXX865 Pacov-Bratřice-Lukavec-Čechtice</w:t>
      </w:r>
    </w:p>
    <w:p w14:paraId="76653732" w14:textId="7BE40B5B" w:rsidR="00692B45" w:rsidRPr="00675CDB" w:rsidRDefault="00692B45" w:rsidP="00675CDB">
      <w:pPr>
        <w:spacing w:after="0"/>
        <w:jc w:val="both"/>
        <w:rPr>
          <w:rFonts w:ascii="Arial" w:hAnsi="Arial" w:cs="Arial"/>
        </w:rPr>
      </w:pPr>
      <w:r w:rsidRPr="00675CDB">
        <w:rPr>
          <w:rFonts w:ascii="Arial" w:hAnsi="Arial" w:cs="Arial"/>
        </w:rPr>
        <w:t>Na celé lince platí tarif a smluvní přepravní podmínky PID</w:t>
      </w:r>
      <w:r w:rsidR="00675CDB" w:rsidRPr="00675CDB">
        <w:rPr>
          <w:rFonts w:ascii="Arial" w:hAnsi="Arial" w:cs="Arial"/>
        </w:rPr>
        <w:t xml:space="preserve"> a stejně tak i </w:t>
      </w:r>
      <w:r w:rsidRPr="00675CDB">
        <w:rPr>
          <w:rFonts w:ascii="Arial" w:hAnsi="Arial" w:cs="Arial"/>
        </w:rPr>
        <w:t>platí tarif a smluvní přepravní podmínky VDV.</w:t>
      </w:r>
    </w:p>
    <w:p w14:paraId="022494E7" w14:textId="72F801AD" w:rsidR="0059154F" w:rsidRPr="00675CDB" w:rsidRDefault="0059154F" w:rsidP="0059154F">
      <w:pPr>
        <w:spacing w:before="240" w:after="0"/>
        <w:jc w:val="both"/>
        <w:rPr>
          <w:rFonts w:ascii="Arial" w:hAnsi="Arial" w:cs="Arial"/>
          <w:b/>
        </w:rPr>
      </w:pPr>
      <w:r w:rsidRPr="00675CDB">
        <w:rPr>
          <w:rFonts w:ascii="Arial" w:hAnsi="Arial" w:cs="Arial"/>
          <w:b/>
        </w:rPr>
        <w:t>XXX866 Košetice-Křešín-Čechtice</w:t>
      </w:r>
    </w:p>
    <w:p w14:paraId="393D9A97" w14:textId="77777777" w:rsidR="00675CDB" w:rsidRDefault="00675CDB" w:rsidP="00675CDB">
      <w:pPr>
        <w:spacing w:after="0"/>
        <w:jc w:val="both"/>
        <w:rPr>
          <w:rFonts w:ascii="Arial" w:hAnsi="Arial" w:cs="Arial"/>
        </w:rPr>
      </w:pPr>
      <w:r w:rsidRPr="00675CDB">
        <w:rPr>
          <w:rFonts w:ascii="Arial" w:hAnsi="Arial" w:cs="Arial"/>
        </w:rPr>
        <w:t>Na celé lince platí tarif a smluvní přepravní podmínky PID a stejně tak i platí tarif a smluvní přepravní podmínky VDV.</w:t>
      </w:r>
    </w:p>
    <w:p w14:paraId="4951F1E4" w14:textId="77777777" w:rsidR="00311BF7" w:rsidRPr="00675CDB" w:rsidRDefault="00311BF7" w:rsidP="00311BF7">
      <w:pPr>
        <w:spacing w:before="240" w:after="0"/>
        <w:jc w:val="both"/>
        <w:rPr>
          <w:rFonts w:ascii="Arial" w:hAnsi="Arial" w:cs="Arial"/>
          <w:b/>
        </w:rPr>
      </w:pPr>
      <w:r w:rsidRPr="00675CDB">
        <w:rPr>
          <w:rFonts w:ascii="Arial" w:hAnsi="Arial" w:cs="Arial"/>
          <w:b/>
        </w:rPr>
        <w:t>XXX867 Buřenice-Košetice-Hořice-Ježov</w:t>
      </w:r>
    </w:p>
    <w:p w14:paraId="3B35E857" w14:textId="7B23F95B" w:rsidR="00675CDB" w:rsidRPr="00675CDB" w:rsidRDefault="00675CDB" w:rsidP="00675CDB">
      <w:pPr>
        <w:spacing w:after="0"/>
        <w:jc w:val="both"/>
        <w:rPr>
          <w:rFonts w:ascii="Arial" w:hAnsi="Arial" w:cs="Arial"/>
        </w:rPr>
      </w:pPr>
      <w:r w:rsidRPr="00675CDB">
        <w:rPr>
          <w:rFonts w:ascii="Arial" w:hAnsi="Arial" w:cs="Arial"/>
        </w:rPr>
        <w:t xml:space="preserve">Na celé lince platí tarif a smluvní přepravní podmínky VDV. </w:t>
      </w:r>
    </w:p>
    <w:p w14:paraId="1E1F17F7" w14:textId="5D1748CF" w:rsidR="00675CDB" w:rsidRDefault="00675CDB" w:rsidP="00675CDB">
      <w:pPr>
        <w:jc w:val="both"/>
        <w:rPr>
          <w:rFonts w:ascii="Arial" w:hAnsi="Arial" w:cs="Arial"/>
        </w:rPr>
      </w:pPr>
      <w:r w:rsidRPr="00675CDB">
        <w:rPr>
          <w:rFonts w:ascii="Arial" w:hAnsi="Arial" w:cs="Arial"/>
        </w:rPr>
        <w:t>V úseku Košetice - Ježov taky platí tarif a smluvní přepravní podmínky PID.</w:t>
      </w:r>
    </w:p>
    <w:p w14:paraId="7170ECEE" w14:textId="5ED6B662" w:rsidR="0059154F" w:rsidRPr="008C196F" w:rsidRDefault="0059154F" w:rsidP="0059154F">
      <w:pPr>
        <w:spacing w:before="240" w:after="0"/>
        <w:jc w:val="both"/>
        <w:rPr>
          <w:rFonts w:ascii="Arial" w:hAnsi="Arial" w:cs="Arial"/>
          <w:b/>
        </w:rPr>
      </w:pPr>
      <w:r>
        <w:rPr>
          <w:rFonts w:ascii="Arial" w:hAnsi="Arial" w:cs="Arial"/>
          <w:b/>
        </w:rPr>
        <w:t>XXX937</w:t>
      </w:r>
      <w:r w:rsidRPr="008C196F">
        <w:rPr>
          <w:rFonts w:ascii="Arial" w:hAnsi="Arial" w:cs="Arial"/>
          <w:b/>
        </w:rPr>
        <w:t xml:space="preserve"> </w:t>
      </w:r>
      <w:r w:rsidR="00311BF7" w:rsidRPr="0059154F">
        <w:rPr>
          <w:rFonts w:ascii="Arial" w:hAnsi="Arial" w:cs="Arial"/>
          <w:b/>
        </w:rPr>
        <w:t>Pacov-Vodice-Chýnov-Tábor</w:t>
      </w:r>
    </w:p>
    <w:p w14:paraId="143E5D26" w14:textId="77777777" w:rsidR="0059154F" w:rsidRPr="008C196F" w:rsidRDefault="0059154F" w:rsidP="0059154F">
      <w:pPr>
        <w:spacing w:after="0"/>
        <w:jc w:val="both"/>
        <w:rPr>
          <w:rFonts w:ascii="Arial" w:hAnsi="Arial" w:cs="Arial"/>
        </w:rPr>
      </w:pPr>
      <w:r w:rsidRPr="008C196F">
        <w:rPr>
          <w:rFonts w:ascii="Arial" w:hAnsi="Arial" w:cs="Arial"/>
        </w:rPr>
        <w:t xml:space="preserve">Pro přepravu mezi zastávkami označenými číslem zóny a písmenem V platí pro všechny spoje této linky tarif a smluvní přepravní podmínky VDV. </w:t>
      </w:r>
    </w:p>
    <w:p w14:paraId="31DDA725" w14:textId="0458AD57" w:rsidR="00A15B9D" w:rsidRDefault="0059154F" w:rsidP="00040D74">
      <w:pPr>
        <w:jc w:val="both"/>
        <w:rPr>
          <w:rFonts w:ascii="Arial" w:hAnsi="Arial" w:cs="Arial"/>
        </w:rPr>
      </w:pPr>
      <w:r w:rsidRPr="008C196F">
        <w:rPr>
          <w:rFonts w:ascii="Arial" w:hAnsi="Arial" w:cs="Arial"/>
        </w:rPr>
        <w:t>V ostatních případech platí tarif a smluvní přepravní podmínky dopravce.</w:t>
      </w:r>
    </w:p>
    <w:p w14:paraId="58FE9B53" w14:textId="07B01D99" w:rsidR="002C0C4D" w:rsidRDefault="002C0C4D" w:rsidP="00040D74">
      <w:pPr>
        <w:jc w:val="both"/>
        <w:rPr>
          <w:rFonts w:ascii="Arial" w:hAnsi="Arial" w:cs="Arial"/>
        </w:rPr>
      </w:pPr>
    </w:p>
    <w:p w14:paraId="0BC452E7" w14:textId="2C8530E2" w:rsidR="002C0C4D" w:rsidRDefault="00B86D5E" w:rsidP="00B86D5E">
      <w:pPr>
        <w:jc w:val="both"/>
        <w:rPr>
          <w:rFonts w:ascii="Arial" w:hAnsi="Arial" w:cs="Arial"/>
        </w:rPr>
      </w:pPr>
      <w:r>
        <w:rPr>
          <w:rFonts w:ascii="Arial" w:hAnsi="Arial" w:cs="Arial"/>
        </w:rPr>
        <w:t xml:space="preserve">Pozn.: </w:t>
      </w:r>
      <w:r w:rsidR="002C0C4D">
        <w:rPr>
          <w:rFonts w:ascii="Arial" w:hAnsi="Arial" w:cs="Arial"/>
        </w:rPr>
        <w:t xml:space="preserve">Na linkách kde platí mimo tarif VDV i tarif PID se postupuje dle </w:t>
      </w:r>
      <w:r>
        <w:rPr>
          <w:rFonts w:ascii="Arial" w:hAnsi="Arial" w:cs="Arial"/>
        </w:rPr>
        <w:t>„</w:t>
      </w:r>
      <w:r w:rsidR="006206C7" w:rsidRPr="00B86D5E">
        <w:rPr>
          <w:rFonts w:ascii="Arial" w:hAnsi="Arial" w:cs="Arial"/>
          <w:i/>
        </w:rPr>
        <w:t xml:space="preserve">Pravidel pro odbavení v mezikrajském </w:t>
      </w:r>
      <w:r w:rsidRPr="00B86D5E">
        <w:rPr>
          <w:rFonts w:ascii="Arial" w:hAnsi="Arial" w:cs="Arial"/>
          <w:i/>
        </w:rPr>
        <w:t>tarifu</w:t>
      </w:r>
      <w:r w:rsidRPr="00B86D5E">
        <w:rPr>
          <w:rFonts w:ascii="Arial" w:hAnsi="Arial" w:cs="Arial"/>
        </w:rPr>
        <w:t>“</w:t>
      </w:r>
      <w:r w:rsidRPr="00B86D5E">
        <w:rPr>
          <w:rFonts w:ascii="Arial" w:hAnsi="Arial" w:cs="Arial"/>
          <w:i/>
        </w:rPr>
        <w:t xml:space="preserve"> </w:t>
      </w:r>
      <w:r>
        <w:rPr>
          <w:rFonts w:ascii="Arial" w:hAnsi="Arial" w:cs="Arial"/>
        </w:rPr>
        <w:t>a „</w:t>
      </w:r>
      <w:r w:rsidR="006206C7" w:rsidRPr="00B86D5E">
        <w:rPr>
          <w:rFonts w:ascii="Arial" w:hAnsi="Arial" w:cs="Arial"/>
          <w:i/>
        </w:rPr>
        <w:t>Me</w:t>
      </w:r>
      <w:r w:rsidRPr="00B86D5E">
        <w:rPr>
          <w:rFonts w:ascii="Arial" w:hAnsi="Arial" w:cs="Arial"/>
          <w:i/>
        </w:rPr>
        <w:t>zikrajského překryvu tarifů v.09</w:t>
      </w:r>
      <w:r>
        <w:rPr>
          <w:rFonts w:ascii="Arial" w:hAnsi="Arial" w:cs="Arial"/>
        </w:rPr>
        <w:t>“. Pro odbavení se dále postupuje dle „</w:t>
      </w:r>
      <w:r w:rsidRPr="00B86D5E">
        <w:rPr>
          <w:rFonts w:ascii="Arial" w:hAnsi="Arial" w:cs="Arial"/>
          <w:i/>
        </w:rPr>
        <w:t>Standardů kvality PID pro mezikrajské linky PID/VDV</w:t>
      </w:r>
      <w:r>
        <w:rPr>
          <w:rFonts w:ascii="Arial" w:hAnsi="Arial" w:cs="Arial"/>
        </w:rPr>
        <w:t>“. Výše uvedené dokumenty jsou součástí této přílohy.</w:t>
      </w:r>
    </w:p>
    <w:p w14:paraId="57F6E058" w14:textId="22A7A641" w:rsidR="00291774" w:rsidRDefault="00291774" w:rsidP="00291774">
      <w:pPr>
        <w:jc w:val="both"/>
        <w:rPr>
          <w:rFonts w:ascii="Arial" w:hAnsi="Arial" w:cs="Arial"/>
        </w:rPr>
      </w:pPr>
    </w:p>
    <w:p w14:paraId="14A1CE14" w14:textId="2EBA4979" w:rsidR="006004A1" w:rsidRDefault="006004A1" w:rsidP="00291774">
      <w:pPr>
        <w:jc w:val="both"/>
        <w:rPr>
          <w:rFonts w:ascii="Arial" w:hAnsi="Arial" w:cs="Arial"/>
        </w:rPr>
      </w:pPr>
    </w:p>
    <w:p w14:paraId="3BA16E37" w14:textId="1E567458" w:rsidR="006004A1" w:rsidRDefault="006004A1" w:rsidP="00291774">
      <w:pPr>
        <w:jc w:val="both"/>
        <w:rPr>
          <w:rFonts w:ascii="Arial" w:hAnsi="Arial" w:cs="Arial"/>
        </w:rPr>
      </w:pPr>
    </w:p>
    <w:p w14:paraId="75BA2843" w14:textId="0B5241EE" w:rsidR="006004A1" w:rsidRDefault="006004A1" w:rsidP="00291774">
      <w:pPr>
        <w:jc w:val="both"/>
        <w:rPr>
          <w:rFonts w:ascii="Arial" w:hAnsi="Arial" w:cs="Arial"/>
        </w:rPr>
      </w:pPr>
    </w:p>
    <w:p w14:paraId="6DB7EC40" w14:textId="0755C150" w:rsidR="006004A1" w:rsidRDefault="006004A1" w:rsidP="00291774">
      <w:pPr>
        <w:jc w:val="both"/>
        <w:rPr>
          <w:rFonts w:ascii="Arial" w:hAnsi="Arial" w:cs="Arial"/>
        </w:rPr>
      </w:pPr>
    </w:p>
    <w:p w14:paraId="7FE5D733" w14:textId="6F7BA7AA" w:rsidR="006004A1" w:rsidRDefault="006004A1" w:rsidP="00291774">
      <w:pPr>
        <w:jc w:val="both"/>
        <w:rPr>
          <w:rFonts w:ascii="Arial" w:hAnsi="Arial" w:cs="Arial"/>
        </w:rPr>
      </w:pPr>
    </w:p>
    <w:p w14:paraId="75DC1333" w14:textId="101CA511" w:rsidR="006004A1" w:rsidRDefault="006004A1" w:rsidP="00291774">
      <w:pPr>
        <w:jc w:val="both"/>
        <w:rPr>
          <w:rFonts w:ascii="Arial" w:hAnsi="Arial" w:cs="Arial"/>
        </w:rPr>
      </w:pPr>
    </w:p>
    <w:p w14:paraId="35F528A3" w14:textId="45767C65" w:rsidR="006004A1" w:rsidRDefault="006004A1" w:rsidP="00291774">
      <w:pPr>
        <w:jc w:val="both"/>
        <w:rPr>
          <w:rFonts w:ascii="Arial" w:hAnsi="Arial" w:cs="Arial"/>
        </w:rPr>
      </w:pPr>
    </w:p>
    <w:p w14:paraId="6D8F1ACF" w14:textId="69CB5879" w:rsidR="006004A1" w:rsidRDefault="006004A1" w:rsidP="00291774">
      <w:pPr>
        <w:jc w:val="both"/>
        <w:rPr>
          <w:rFonts w:ascii="Arial" w:hAnsi="Arial" w:cs="Arial"/>
        </w:rPr>
      </w:pPr>
    </w:p>
    <w:p w14:paraId="390E082D" w14:textId="4E922224" w:rsidR="006004A1" w:rsidRDefault="006004A1" w:rsidP="00291774">
      <w:pPr>
        <w:jc w:val="both"/>
        <w:rPr>
          <w:rFonts w:ascii="Arial" w:hAnsi="Arial" w:cs="Arial"/>
        </w:rPr>
      </w:pPr>
    </w:p>
    <w:p w14:paraId="5734B0AB" w14:textId="352A6D91" w:rsidR="006004A1" w:rsidRDefault="006004A1" w:rsidP="00291774">
      <w:pPr>
        <w:jc w:val="both"/>
        <w:rPr>
          <w:rFonts w:ascii="Arial" w:hAnsi="Arial" w:cs="Arial"/>
        </w:rPr>
      </w:pPr>
    </w:p>
    <w:p w14:paraId="37BA2B6B" w14:textId="30790BF7" w:rsidR="006004A1" w:rsidRDefault="006004A1" w:rsidP="00291774">
      <w:pPr>
        <w:jc w:val="both"/>
        <w:rPr>
          <w:rFonts w:ascii="Arial" w:hAnsi="Arial" w:cs="Arial"/>
        </w:rPr>
      </w:pPr>
    </w:p>
    <w:p w14:paraId="2ECCC472" w14:textId="77777777" w:rsidR="006004A1" w:rsidRPr="00291774" w:rsidRDefault="006004A1" w:rsidP="00291774">
      <w:pPr>
        <w:jc w:val="both"/>
        <w:rPr>
          <w:rFonts w:ascii="Arial" w:hAnsi="Arial" w:cs="Arial"/>
        </w:rPr>
      </w:pPr>
    </w:p>
    <w:p w14:paraId="350974C0" w14:textId="77777777" w:rsidR="00291774" w:rsidRPr="009C696E" w:rsidRDefault="00291774" w:rsidP="00291774">
      <w:pPr>
        <w:jc w:val="both"/>
        <w:rPr>
          <w:rFonts w:ascii="Arial" w:hAnsi="Arial" w:cs="Arial"/>
          <w:b/>
          <w:sz w:val="24"/>
          <w:szCs w:val="24"/>
        </w:rPr>
      </w:pPr>
      <w:r w:rsidRPr="009C696E">
        <w:rPr>
          <w:rFonts w:ascii="Arial" w:hAnsi="Arial" w:cs="Arial"/>
          <w:b/>
          <w:sz w:val="24"/>
          <w:szCs w:val="24"/>
        </w:rPr>
        <w:t>Pravidla pro odbavení v mezikrajském tarifu</w:t>
      </w:r>
    </w:p>
    <w:p w14:paraId="46D0A8FD" w14:textId="77777777" w:rsidR="00291774" w:rsidRPr="009C696E" w:rsidRDefault="00291774" w:rsidP="00291774">
      <w:pPr>
        <w:jc w:val="both"/>
        <w:rPr>
          <w:rFonts w:ascii="Arial" w:hAnsi="Arial" w:cs="Arial"/>
          <w:b/>
          <w:sz w:val="24"/>
          <w:szCs w:val="24"/>
        </w:rPr>
      </w:pPr>
    </w:p>
    <w:p w14:paraId="4DEFD770" w14:textId="77777777" w:rsidR="00291774" w:rsidRPr="009C696E" w:rsidRDefault="00291774" w:rsidP="00291774">
      <w:pPr>
        <w:jc w:val="both"/>
        <w:rPr>
          <w:rFonts w:ascii="Arial" w:hAnsi="Arial" w:cs="Arial"/>
          <w:b/>
          <w:sz w:val="24"/>
          <w:szCs w:val="24"/>
        </w:rPr>
      </w:pPr>
      <w:r w:rsidRPr="009C696E">
        <w:rPr>
          <w:rFonts w:ascii="Arial" w:hAnsi="Arial" w:cs="Arial"/>
          <w:b/>
          <w:sz w:val="24"/>
          <w:szCs w:val="24"/>
        </w:rPr>
        <w:t>Verze 6</w:t>
      </w:r>
    </w:p>
    <w:p w14:paraId="36A8B55A" w14:textId="1EC76C7E" w:rsidR="00291774" w:rsidRPr="00291774" w:rsidRDefault="00291774" w:rsidP="00291774">
      <w:pPr>
        <w:jc w:val="both"/>
        <w:rPr>
          <w:rFonts w:ascii="Arial" w:hAnsi="Arial" w:cs="Arial"/>
        </w:rPr>
      </w:pPr>
    </w:p>
    <w:p w14:paraId="014213A4" w14:textId="77777777" w:rsidR="00291774" w:rsidRPr="00291774" w:rsidRDefault="00291774" w:rsidP="00291774">
      <w:pPr>
        <w:jc w:val="both"/>
        <w:rPr>
          <w:rFonts w:ascii="Arial" w:hAnsi="Arial" w:cs="Arial"/>
          <w:b/>
        </w:rPr>
      </w:pPr>
      <w:r w:rsidRPr="00291774">
        <w:rPr>
          <w:rFonts w:ascii="Arial" w:hAnsi="Arial" w:cs="Arial"/>
          <w:b/>
        </w:rPr>
        <w:t>1.</w:t>
      </w:r>
      <w:r w:rsidRPr="00291774">
        <w:rPr>
          <w:rFonts w:ascii="Arial" w:hAnsi="Arial" w:cs="Arial"/>
          <w:b/>
        </w:rPr>
        <w:tab/>
        <w:t>Obecná pravidla</w:t>
      </w:r>
    </w:p>
    <w:p w14:paraId="5EF83B2A" w14:textId="77777777" w:rsidR="00291774" w:rsidRPr="00291774" w:rsidRDefault="00291774" w:rsidP="00291774">
      <w:pPr>
        <w:jc w:val="both"/>
        <w:rPr>
          <w:rFonts w:ascii="Arial" w:hAnsi="Arial" w:cs="Arial"/>
        </w:rPr>
      </w:pPr>
    </w:p>
    <w:p w14:paraId="7402AA20" w14:textId="77777777" w:rsidR="00291774" w:rsidRPr="00291774" w:rsidRDefault="00291774" w:rsidP="00291774">
      <w:pPr>
        <w:ind w:left="705" w:hanging="705"/>
        <w:jc w:val="both"/>
        <w:rPr>
          <w:rFonts w:ascii="Arial" w:hAnsi="Arial" w:cs="Arial"/>
        </w:rPr>
      </w:pPr>
      <w:r w:rsidRPr="00291774">
        <w:rPr>
          <w:rFonts w:ascii="Arial" w:hAnsi="Arial" w:cs="Arial"/>
        </w:rPr>
        <w:t>1)</w:t>
      </w:r>
      <w:r w:rsidRPr="00291774">
        <w:rPr>
          <w:rFonts w:ascii="Arial" w:hAnsi="Arial" w:cs="Arial"/>
        </w:rPr>
        <w:tab/>
        <w:t>Každá zastávka bude patřit vždy do jednoho IDS, na lince však bude existovat vždy právě jedna hraniční zastávka – tj. zastávka, která patří do obou systémů IDS</w:t>
      </w:r>
    </w:p>
    <w:p w14:paraId="25457A33" w14:textId="77777777" w:rsidR="00291774" w:rsidRPr="00291774" w:rsidRDefault="00291774" w:rsidP="00291774">
      <w:pPr>
        <w:ind w:left="705" w:hanging="705"/>
        <w:jc w:val="both"/>
        <w:rPr>
          <w:rFonts w:ascii="Arial" w:hAnsi="Arial" w:cs="Arial"/>
        </w:rPr>
      </w:pPr>
      <w:r w:rsidRPr="00291774">
        <w:rPr>
          <w:rFonts w:ascii="Arial" w:hAnsi="Arial" w:cs="Arial"/>
        </w:rPr>
        <w:t>2)</w:t>
      </w:r>
      <w:r w:rsidRPr="00291774">
        <w:rPr>
          <w:rFonts w:ascii="Arial" w:hAnsi="Arial" w:cs="Arial"/>
        </w:rPr>
        <w:tab/>
        <w:t>V rámci linky bude definována právě jedna hraniční zastávka – ta bude shodná napříč všemi spoji dané linky</w:t>
      </w:r>
    </w:p>
    <w:p w14:paraId="756DB1A5" w14:textId="77777777" w:rsidR="00291774" w:rsidRPr="00291774" w:rsidRDefault="00291774" w:rsidP="00291774">
      <w:pPr>
        <w:jc w:val="both"/>
        <w:rPr>
          <w:rFonts w:ascii="Arial" w:hAnsi="Arial" w:cs="Arial"/>
        </w:rPr>
      </w:pPr>
      <w:r w:rsidRPr="00291774">
        <w:rPr>
          <w:rFonts w:ascii="Arial" w:hAnsi="Arial" w:cs="Arial"/>
        </w:rPr>
        <w:t>3)</w:t>
      </w:r>
      <w:r w:rsidRPr="00291774">
        <w:rPr>
          <w:rFonts w:ascii="Arial" w:hAnsi="Arial" w:cs="Arial"/>
        </w:rPr>
        <w:tab/>
        <w:t>Na území jednotlivých IDS se bude prodávat jízdné v souladu s tarifem daného IDS</w:t>
      </w:r>
    </w:p>
    <w:p w14:paraId="0C44ECD9"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Pro odbavení na mezikrajských relacích bude po dodavatelích požadován lomený tarif. Hranice mezi jednotlivými tarify je umístěna v hraniční zastávce.</w:t>
      </w:r>
    </w:p>
    <w:p w14:paraId="4B3EF582"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Držitelům časových kuponů pro obě IDS bude umožněno odbavení obou kuponů již při nástupu (vícekrokové odbavením). Při takovém odbavení musí proběhnout vše podle pravidel daného IDS (tj. v případě PID stačí zobrazit platné kupony a řidič vybere a vyhodnotí, v případě IDS2musí zkontrolovat kartu a vyhodnotit platnost existujících kuponů na dané relaci automatizovaně odbavovací zařízení).</w:t>
      </w:r>
    </w:p>
    <w:p w14:paraId="495D4A4D"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Zájemce o jednotlivé jízdné na mezikrajskou relaci budou odbaveni hned od začátku lomeným jízdným. Jako primární varianta je požadováno automatizované odbavení V případě technických problémů je akceptovatelná manuální varianta po vzájemném odsouhlasení odpovědných stran..</w:t>
      </w:r>
    </w:p>
    <w:p w14:paraId="1AF85028" w14:textId="77777777" w:rsidR="00291774" w:rsidRPr="00291774" w:rsidRDefault="00291774" w:rsidP="00291774">
      <w:pPr>
        <w:ind w:left="705" w:hanging="705"/>
        <w:jc w:val="both"/>
        <w:rPr>
          <w:rFonts w:ascii="Arial" w:hAnsi="Arial" w:cs="Arial"/>
        </w:rPr>
      </w:pPr>
      <w:r w:rsidRPr="00291774">
        <w:rPr>
          <w:rFonts w:ascii="Arial" w:hAnsi="Arial" w:cs="Arial"/>
        </w:rPr>
        <w:t>7)</w:t>
      </w:r>
      <w:r w:rsidRPr="00291774">
        <w:rPr>
          <w:rFonts w:ascii="Arial" w:hAnsi="Arial" w:cs="Arial"/>
        </w:rPr>
        <w:tab/>
        <w:t>AMSBUS – Dopravce bude přes AMSBUS prodávat na mezikrajské relace POUZE MÍSTENKY, JÍZDENKY NIKOLIV. Využití AMSBUS je zcela v kompetenci dopravce.</w:t>
      </w:r>
    </w:p>
    <w:p w14:paraId="4327BC63"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 xml:space="preserve"> Zasílání dat do dispečinku –Dispečinky komunikují na základě komunikační věty, obsažené v dokumentu „Komunikace mezi dispečinky“ – (nutné aplikovat do dispečinků) </w:t>
      </w:r>
    </w:p>
    <w:p w14:paraId="66730219" w14:textId="77777777" w:rsidR="00291774" w:rsidRPr="00291774" w:rsidRDefault="00291774" w:rsidP="00291774">
      <w:pPr>
        <w:ind w:left="705" w:hanging="705"/>
        <w:jc w:val="both"/>
        <w:rPr>
          <w:rFonts w:ascii="Arial" w:hAnsi="Arial" w:cs="Arial"/>
        </w:rPr>
      </w:pPr>
      <w:r w:rsidRPr="00291774">
        <w:rPr>
          <w:rFonts w:ascii="Arial" w:hAnsi="Arial" w:cs="Arial"/>
        </w:rPr>
        <w:t>9)</w:t>
      </w:r>
      <w:r w:rsidRPr="00291774">
        <w:rPr>
          <w:rFonts w:ascii="Arial" w:hAnsi="Arial" w:cs="Arial"/>
        </w:rPr>
        <w:tab/>
        <w:t>Lomený tarif bude odbaven vždy v podobě dvou samostatných jízdenek (network ID konkrétního IDS). Tj. nevytváříme žádný nový tarif pro mezikrajské relace s vlastním network ID.</w:t>
      </w:r>
    </w:p>
    <w:p w14:paraId="652454A4" w14:textId="77777777" w:rsidR="00291774" w:rsidRPr="00291774" w:rsidRDefault="00291774" w:rsidP="00291774">
      <w:pPr>
        <w:ind w:left="705" w:hanging="705"/>
        <w:jc w:val="both"/>
        <w:rPr>
          <w:rFonts w:ascii="Arial" w:hAnsi="Arial" w:cs="Arial"/>
        </w:rPr>
      </w:pPr>
      <w:r w:rsidRPr="00291774">
        <w:rPr>
          <w:rFonts w:ascii="Arial" w:hAnsi="Arial" w:cs="Arial"/>
        </w:rPr>
        <w:t>10)</w:t>
      </w:r>
      <w:r w:rsidRPr="00291774">
        <w:rPr>
          <w:rFonts w:ascii="Arial" w:hAnsi="Arial" w:cs="Arial"/>
        </w:rPr>
        <w:tab/>
        <w:t>Koncový lístek musí obsahovat rozpad jízdenek prodaných pro samostatná IDS (tj. pro konkrétní síť definovanou jedinečným Network ID).</w:t>
      </w:r>
    </w:p>
    <w:p w14:paraId="3DD0166F" w14:textId="77777777" w:rsidR="00291774" w:rsidRPr="00291774" w:rsidRDefault="00291774" w:rsidP="00291774">
      <w:pPr>
        <w:jc w:val="both"/>
        <w:rPr>
          <w:rFonts w:ascii="Arial" w:hAnsi="Arial" w:cs="Arial"/>
        </w:rPr>
      </w:pPr>
    </w:p>
    <w:p w14:paraId="72F967A7" w14:textId="77777777" w:rsidR="00291774" w:rsidRPr="00291774" w:rsidRDefault="00291774" w:rsidP="00291774">
      <w:pPr>
        <w:jc w:val="both"/>
        <w:rPr>
          <w:rFonts w:ascii="Arial" w:hAnsi="Arial" w:cs="Arial"/>
          <w:b/>
        </w:rPr>
      </w:pPr>
      <w:r w:rsidRPr="00291774">
        <w:rPr>
          <w:rFonts w:ascii="Arial" w:hAnsi="Arial" w:cs="Arial"/>
          <w:b/>
        </w:rPr>
        <w:t>2.</w:t>
      </w:r>
      <w:r w:rsidRPr="00291774">
        <w:rPr>
          <w:rFonts w:ascii="Arial" w:hAnsi="Arial" w:cs="Arial"/>
          <w:b/>
        </w:rPr>
        <w:tab/>
        <w:t>Periferie ve voze – chování v hraniční zastávce (může být i na znamení)</w:t>
      </w:r>
    </w:p>
    <w:p w14:paraId="650A6EDF" w14:textId="77777777" w:rsidR="00291774" w:rsidRPr="00291774" w:rsidRDefault="00291774" w:rsidP="00291774">
      <w:pPr>
        <w:jc w:val="both"/>
        <w:rPr>
          <w:rFonts w:ascii="Arial" w:hAnsi="Arial" w:cs="Arial"/>
        </w:rPr>
      </w:pPr>
      <w:r w:rsidRPr="00291774">
        <w:rPr>
          <w:rFonts w:ascii="Arial" w:hAnsi="Arial" w:cs="Arial"/>
        </w:rPr>
        <w:t>Směr PID - jiný IDS (v opačném směru je to analogicky, tj. aktivuje se) / je-li vůz s hlásičem, adekvátně tomu se aktivuje hlášení pro cestující ve voze o změně IDS</w:t>
      </w:r>
    </w:p>
    <w:p w14:paraId="5C4C4EEE" w14:textId="77777777" w:rsidR="00291774" w:rsidRPr="00291774" w:rsidRDefault="00291774" w:rsidP="00291774">
      <w:pPr>
        <w:jc w:val="both"/>
        <w:rPr>
          <w:rFonts w:ascii="Arial" w:hAnsi="Arial" w:cs="Arial"/>
        </w:rPr>
      </w:pPr>
    </w:p>
    <w:p w14:paraId="767CEC34" w14:textId="77777777" w:rsidR="00291774" w:rsidRPr="00291774" w:rsidRDefault="00291774" w:rsidP="00291774">
      <w:pPr>
        <w:jc w:val="both"/>
        <w:rPr>
          <w:rFonts w:ascii="Arial" w:hAnsi="Arial" w:cs="Arial"/>
        </w:rPr>
      </w:pPr>
      <w:r w:rsidRPr="00291774">
        <w:rPr>
          <w:rFonts w:ascii="Arial" w:hAnsi="Arial" w:cs="Arial"/>
        </w:rPr>
        <w:t>1)</w:t>
      </w:r>
      <w:r w:rsidRPr="00291774">
        <w:rPr>
          <w:rFonts w:ascii="Arial" w:hAnsi="Arial" w:cs="Arial"/>
        </w:rPr>
        <w:tab/>
        <w:t>Vůz bez LCD, hodin, 2ř - nepřipadá v úvahu</w:t>
      </w:r>
    </w:p>
    <w:p w14:paraId="317E8EBD" w14:textId="77777777" w:rsidR="00291774" w:rsidRPr="00291774" w:rsidRDefault="00291774" w:rsidP="00291774">
      <w:pPr>
        <w:ind w:left="705" w:hanging="705"/>
        <w:jc w:val="both"/>
        <w:rPr>
          <w:rFonts w:ascii="Arial" w:hAnsi="Arial" w:cs="Arial"/>
        </w:rPr>
      </w:pPr>
      <w:r w:rsidRPr="00291774">
        <w:rPr>
          <w:rFonts w:ascii="Arial" w:hAnsi="Arial" w:cs="Arial"/>
        </w:rPr>
        <w:t>2)</w:t>
      </w:r>
      <w:r w:rsidRPr="00291774">
        <w:rPr>
          <w:rFonts w:ascii="Arial" w:hAnsi="Arial" w:cs="Arial"/>
        </w:rPr>
        <w:tab/>
        <w:t>Vůz jen s hodinami, označovačem - TP zhasne, označovač zhasne (řekněme nějaké záložní vozidlo)</w:t>
      </w:r>
    </w:p>
    <w:p w14:paraId="5F36A846" w14:textId="77777777" w:rsidR="00291774" w:rsidRPr="00291774" w:rsidRDefault="00291774" w:rsidP="00291774">
      <w:pPr>
        <w:ind w:left="705" w:hanging="705"/>
        <w:jc w:val="both"/>
        <w:rPr>
          <w:rFonts w:ascii="Arial" w:hAnsi="Arial" w:cs="Arial"/>
        </w:rPr>
      </w:pPr>
      <w:r w:rsidRPr="00291774">
        <w:rPr>
          <w:rFonts w:ascii="Arial" w:hAnsi="Arial" w:cs="Arial"/>
        </w:rPr>
        <w:t>3)</w:t>
      </w:r>
      <w:r w:rsidRPr="00291774">
        <w:rPr>
          <w:rFonts w:ascii="Arial" w:hAnsi="Arial" w:cs="Arial"/>
        </w:rPr>
        <w:tab/>
        <w:t>Vůz hodiny, označovač, dvouřádek – při příjezdu do hraniční zastávky (při jejím vyhlášení) TP zhasne, na ZOČP zůstane jen čas, označovač zhasne, 2ř textová informace o změně IDS</w:t>
      </w:r>
    </w:p>
    <w:p w14:paraId="4EE2676F" w14:textId="77777777" w:rsidR="00291774" w:rsidRPr="00291774" w:rsidRDefault="00291774" w:rsidP="00291774">
      <w:pPr>
        <w:ind w:left="705" w:hanging="705"/>
        <w:jc w:val="both"/>
        <w:rPr>
          <w:rFonts w:ascii="Arial" w:hAnsi="Arial" w:cs="Arial"/>
        </w:rPr>
      </w:pPr>
      <w:r w:rsidRPr="00291774">
        <w:rPr>
          <w:rFonts w:ascii="Arial" w:hAnsi="Arial" w:cs="Arial"/>
        </w:rPr>
        <w:t>4)</w:t>
      </w:r>
      <w:r w:rsidRPr="00291774">
        <w:rPr>
          <w:rFonts w:ascii="Arial" w:hAnsi="Arial" w:cs="Arial"/>
        </w:rPr>
        <w:tab/>
        <w:t>Vůz hodiny, označovač, LCD -  při příjezdu do hraniční zastávky (při jejím vyhlášení) TP zhasne, na ZOČP zůstane jen čas, označovač zhasne, LCD zobrazuje info vždy o pásmech/zónách + informace o změně IDS</w:t>
      </w:r>
    </w:p>
    <w:p w14:paraId="5EA6FDA4" w14:textId="77777777" w:rsidR="00291774" w:rsidRPr="00291774" w:rsidRDefault="00291774" w:rsidP="00291774">
      <w:pPr>
        <w:ind w:left="705" w:hanging="705"/>
        <w:jc w:val="both"/>
        <w:rPr>
          <w:rFonts w:ascii="Arial" w:hAnsi="Arial" w:cs="Arial"/>
        </w:rPr>
      </w:pPr>
      <w:r w:rsidRPr="00291774">
        <w:rPr>
          <w:rFonts w:ascii="Arial" w:hAnsi="Arial" w:cs="Arial"/>
        </w:rPr>
        <w:t>5)</w:t>
      </w:r>
      <w:r w:rsidRPr="00291774">
        <w:rPr>
          <w:rFonts w:ascii="Arial" w:hAnsi="Arial" w:cs="Arial"/>
        </w:rPr>
        <w:tab/>
        <w:t>Vůz označovač, LCD - při příjezdu do hraniční zastávky (při jejím vyhlášení)  označovač zhasne, LCD zobrazuje info vždy o pásmech/zónách + informace o změně IDS</w:t>
      </w:r>
    </w:p>
    <w:p w14:paraId="475D6122" w14:textId="77777777" w:rsidR="00291774" w:rsidRPr="00291774" w:rsidRDefault="00291774" w:rsidP="00291774">
      <w:pPr>
        <w:ind w:left="705" w:hanging="705"/>
        <w:jc w:val="both"/>
        <w:rPr>
          <w:rFonts w:ascii="Arial" w:hAnsi="Arial" w:cs="Arial"/>
        </w:rPr>
      </w:pPr>
      <w:r w:rsidRPr="00291774">
        <w:rPr>
          <w:rFonts w:ascii="Arial" w:hAnsi="Arial" w:cs="Arial"/>
        </w:rPr>
        <w:t>6)</w:t>
      </w:r>
      <w:r w:rsidRPr="00291774">
        <w:rPr>
          <w:rFonts w:ascii="Arial" w:hAnsi="Arial" w:cs="Arial"/>
        </w:rPr>
        <w:tab/>
        <w:t>Vůz hodiny, označovač, 2řádek LCD - při příjezdu do hraniční zastávky (při jejím vyhlášení)  - TP zhasne, na ZOČP zůstane jen čas, označovač zhasne, 2ř textová informace o změně IDS, LCD zobrazuje info vždy o pásmech/zónách + informace o změně IDS  (v PIDu vím o 6 busech této kombinace)</w:t>
      </w:r>
    </w:p>
    <w:p w14:paraId="6464260C" w14:textId="77777777" w:rsidR="00291774" w:rsidRPr="00291774" w:rsidRDefault="00291774" w:rsidP="00291774">
      <w:pPr>
        <w:jc w:val="both"/>
        <w:rPr>
          <w:rFonts w:ascii="Arial" w:hAnsi="Arial" w:cs="Arial"/>
        </w:rPr>
      </w:pPr>
      <w:r w:rsidRPr="00291774">
        <w:rPr>
          <w:rFonts w:ascii="Arial" w:hAnsi="Arial" w:cs="Arial"/>
        </w:rPr>
        <w:t>7)</w:t>
      </w:r>
      <w:r w:rsidRPr="00291774">
        <w:rPr>
          <w:rFonts w:ascii="Arial" w:hAnsi="Arial" w:cs="Arial"/>
        </w:rPr>
        <w:tab/>
        <w:t>Vnější tabla – vjetí do hraniční zastávky nemá žádný vliv</w:t>
      </w:r>
    </w:p>
    <w:p w14:paraId="71148C3F" w14:textId="77777777" w:rsidR="00291774" w:rsidRPr="00291774" w:rsidRDefault="00291774" w:rsidP="00291774">
      <w:pPr>
        <w:ind w:left="705" w:hanging="705"/>
        <w:jc w:val="both"/>
        <w:rPr>
          <w:rFonts w:ascii="Arial" w:hAnsi="Arial" w:cs="Arial"/>
        </w:rPr>
      </w:pPr>
      <w:r w:rsidRPr="00291774">
        <w:rPr>
          <w:rFonts w:ascii="Arial" w:hAnsi="Arial" w:cs="Arial"/>
        </w:rPr>
        <w:t>8)</w:t>
      </w:r>
      <w:r w:rsidRPr="00291774">
        <w:rPr>
          <w:rFonts w:ascii="Arial" w:hAnsi="Arial" w:cs="Arial"/>
        </w:rPr>
        <w:tab/>
        <w:t>Po příjezdu do hraniční zastávky (může být i na znamení) a jejím vyhlášení - bude za toto hlášení doplněna akustická informace „V této zastávce dochází ke změně tarifního systému“. Viz technické standardy, příloha 2.</w:t>
      </w:r>
    </w:p>
    <w:p w14:paraId="5317C98E" w14:textId="5243C09E" w:rsidR="00291774" w:rsidRPr="00291774" w:rsidRDefault="00291774" w:rsidP="00291774">
      <w:pPr>
        <w:jc w:val="both"/>
        <w:rPr>
          <w:rFonts w:ascii="Arial" w:hAnsi="Arial" w:cs="Arial"/>
        </w:rPr>
      </w:pPr>
    </w:p>
    <w:p w14:paraId="529C28AC" w14:textId="77777777" w:rsidR="00291774" w:rsidRPr="00291774" w:rsidRDefault="00291774" w:rsidP="00291774">
      <w:pPr>
        <w:jc w:val="both"/>
        <w:rPr>
          <w:rFonts w:ascii="Arial" w:hAnsi="Arial" w:cs="Arial"/>
        </w:rPr>
      </w:pPr>
      <w:r w:rsidRPr="00291774">
        <w:rPr>
          <w:rFonts w:ascii="Arial" w:hAnsi="Arial" w:cs="Arial"/>
        </w:rPr>
        <w:t>Skladba akustické informace o změně tarifního systému. (při vyhlášení hraniční zastávky)</w:t>
      </w:r>
    </w:p>
    <w:p w14:paraId="4BD13164" w14:textId="77777777" w:rsidR="00291774" w:rsidRPr="00291774" w:rsidRDefault="00291774" w:rsidP="00291774">
      <w:pPr>
        <w:jc w:val="both"/>
        <w:rPr>
          <w:rFonts w:ascii="Arial" w:hAnsi="Arial" w:cs="Arial"/>
        </w:rPr>
      </w:pPr>
      <w:r w:rsidRPr="00291774">
        <w:rPr>
          <w:rFonts w:ascii="Arial" w:hAnsi="Arial" w:cs="Arial"/>
        </w:rPr>
        <w:t xml:space="preserve"> • [gong] + [název aktuální zastávky] </w:t>
      </w:r>
    </w:p>
    <w:p w14:paraId="33609A2D" w14:textId="77777777" w:rsidR="00291774" w:rsidRPr="00291774" w:rsidRDefault="00291774" w:rsidP="00291774">
      <w:pPr>
        <w:jc w:val="both"/>
        <w:rPr>
          <w:rFonts w:ascii="Arial" w:hAnsi="Arial" w:cs="Arial"/>
        </w:rPr>
      </w:pPr>
      <w:r w:rsidRPr="00291774">
        <w:rPr>
          <w:rFonts w:ascii="Arial" w:hAnsi="Arial" w:cs="Arial"/>
        </w:rPr>
        <w:t>+ "zastávka na znamení"</w:t>
      </w:r>
    </w:p>
    <w:p w14:paraId="1C0789D1" w14:textId="77777777" w:rsidR="00291774" w:rsidRPr="00291774" w:rsidRDefault="00291774" w:rsidP="000A0A3B">
      <w:pPr>
        <w:ind w:left="708"/>
        <w:jc w:val="both"/>
        <w:rPr>
          <w:rFonts w:ascii="Arial" w:hAnsi="Arial" w:cs="Arial"/>
        </w:rPr>
      </w:pPr>
      <w:r w:rsidRPr="00291774">
        <w:rPr>
          <w:rFonts w:ascii="Arial" w:hAnsi="Arial" w:cs="Arial"/>
        </w:rPr>
        <w:t>+ "přestup na metro X" (přestup na dvě linky metra se hlásí vzestupně např. "přestup na metro B a C")</w:t>
      </w:r>
    </w:p>
    <w:p w14:paraId="683EC5C1" w14:textId="77777777" w:rsidR="00291774" w:rsidRPr="00291774" w:rsidRDefault="00291774" w:rsidP="000A0A3B">
      <w:pPr>
        <w:ind w:left="708" w:firstLine="708"/>
        <w:jc w:val="both"/>
        <w:rPr>
          <w:rFonts w:ascii="Arial" w:hAnsi="Arial" w:cs="Arial"/>
        </w:rPr>
      </w:pPr>
      <w:r w:rsidRPr="00291774">
        <w:rPr>
          <w:rFonts w:ascii="Arial" w:hAnsi="Arial" w:cs="Arial"/>
        </w:rPr>
        <w:t xml:space="preserve">+ "přestup na linky S a další vlakové spoje" </w:t>
      </w:r>
    </w:p>
    <w:p w14:paraId="4B356B1C" w14:textId="77777777" w:rsidR="00291774" w:rsidRPr="00291774" w:rsidRDefault="00291774" w:rsidP="000A0A3B">
      <w:pPr>
        <w:ind w:left="1416" w:firstLine="708"/>
        <w:jc w:val="both"/>
        <w:rPr>
          <w:rFonts w:ascii="Arial" w:hAnsi="Arial" w:cs="Arial"/>
        </w:rPr>
      </w:pPr>
      <w:r w:rsidRPr="00291774">
        <w:rPr>
          <w:rFonts w:ascii="Arial" w:hAnsi="Arial" w:cs="Arial"/>
        </w:rPr>
        <w:t>+ "přestup na přívoz"</w:t>
      </w:r>
    </w:p>
    <w:p w14:paraId="5B5ADD86" w14:textId="0C2CB278" w:rsidR="00291774" w:rsidRP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000A0A3B">
        <w:rPr>
          <w:rFonts w:ascii="Arial" w:hAnsi="Arial" w:cs="Arial"/>
        </w:rPr>
        <w:t xml:space="preserve">    </w:t>
      </w:r>
      <w:r w:rsidRPr="00291774">
        <w:rPr>
          <w:rFonts w:ascii="Arial" w:hAnsi="Arial" w:cs="Arial"/>
        </w:rPr>
        <w:t>+ "V této zastávce dochází ke změně tarifního systému."</w:t>
      </w:r>
    </w:p>
    <w:p w14:paraId="47F13B0A" w14:textId="47F24A35" w:rsidR="00291774" w:rsidRDefault="00291774" w:rsidP="00291774">
      <w:pPr>
        <w:jc w:val="both"/>
        <w:rPr>
          <w:rFonts w:ascii="Arial" w:hAnsi="Arial" w:cs="Arial"/>
        </w:rPr>
      </w:pPr>
      <w:r w:rsidRPr="00291774">
        <w:rPr>
          <w:rFonts w:ascii="Arial" w:hAnsi="Arial" w:cs="Arial"/>
        </w:rPr>
        <w:tab/>
      </w:r>
      <w:r w:rsidRPr="00291774">
        <w:rPr>
          <w:rFonts w:ascii="Arial" w:hAnsi="Arial" w:cs="Arial"/>
        </w:rPr>
        <w:tab/>
      </w:r>
      <w:r w:rsidRPr="00291774">
        <w:rPr>
          <w:rFonts w:ascii="Arial" w:hAnsi="Arial" w:cs="Arial"/>
        </w:rPr>
        <w:tab/>
        <w:t>• "příští zastávka" + [název příští zastávky]</w:t>
      </w:r>
    </w:p>
    <w:p w14:paraId="3515ADD8" w14:textId="3A56B35A" w:rsidR="000A0A3B" w:rsidRPr="00291774" w:rsidRDefault="000A0A3B" w:rsidP="00291774">
      <w:pPr>
        <w:jc w:val="both"/>
        <w:rPr>
          <w:rFonts w:ascii="Arial" w:hAnsi="Arial" w:cs="Arial"/>
        </w:rPr>
      </w:pPr>
      <w:r>
        <w:rPr>
          <w:rFonts w:ascii="Arial" w:hAnsi="Arial" w:cs="Arial"/>
          <w:noProof/>
          <w:lang w:eastAsia="cs-CZ"/>
        </w:rPr>
        <mc:AlternateContent>
          <mc:Choice Requires="wps">
            <w:drawing>
              <wp:anchor distT="0" distB="0" distL="114300" distR="114300" simplePos="0" relativeHeight="251659264" behindDoc="0" locked="0" layoutInCell="1" allowOverlap="1" wp14:anchorId="2B2B5BD0" wp14:editId="675FD071">
                <wp:simplePos x="0" y="0"/>
                <wp:positionH relativeFrom="column">
                  <wp:posOffset>14605</wp:posOffset>
                </wp:positionH>
                <wp:positionV relativeFrom="paragraph">
                  <wp:posOffset>34290</wp:posOffset>
                </wp:positionV>
                <wp:extent cx="6019800" cy="19050"/>
                <wp:effectExtent l="0" t="0" r="19050" b="19050"/>
                <wp:wrapNone/>
                <wp:docPr id="2" name="Přímá spojnice 2"/>
                <wp:cNvGraphicFramePr/>
                <a:graphic xmlns:a="http://schemas.openxmlformats.org/drawingml/2006/main">
                  <a:graphicData uri="http://schemas.microsoft.com/office/word/2010/wordprocessingShape">
                    <wps:wsp>
                      <wps:cNvCnPr/>
                      <wps:spPr>
                        <a:xfrm flipV="1">
                          <a:off x="0" y="0"/>
                          <a:ext cx="6019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18DB12" id="Přímá spojnice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5pt,2.7pt" to="475.1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" strokecolor="black [3200]" strokeweight=".5pt">
                <v:stroke joinstyle="miter"/>
              </v:line>
            </w:pict>
          </mc:Fallback>
        </mc:AlternateContent>
      </w:r>
    </w:p>
    <w:p w14:paraId="0C72D4EA" w14:textId="67903123" w:rsidR="00291774" w:rsidRPr="00291774" w:rsidRDefault="00291774" w:rsidP="000A0A3B">
      <w:pPr>
        <w:ind w:left="2130"/>
        <w:jc w:val="both"/>
        <w:rPr>
          <w:rFonts w:ascii="Arial" w:hAnsi="Arial" w:cs="Arial"/>
        </w:rPr>
      </w:pPr>
      <w:r w:rsidRPr="00291774">
        <w:rPr>
          <w:rFonts w:ascii="Arial" w:hAnsi="Arial" w:cs="Arial"/>
        </w:rPr>
        <w:t>+ "zastávka na znamení" (je-li příští zastávka na znamení, po zavření dveří znovu zopakovat informaci: "příští zastávka" + [název příští zastávky] + "zastávka na znamení")</w:t>
      </w:r>
    </w:p>
    <w:p w14:paraId="2C5EC62A" w14:textId="77777777" w:rsidR="00291774" w:rsidRPr="00291774" w:rsidRDefault="00291774" w:rsidP="00291774">
      <w:pPr>
        <w:jc w:val="both"/>
        <w:rPr>
          <w:rFonts w:ascii="Arial" w:hAnsi="Arial" w:cs="Arial"/>
        </w:rPr>
      </w:pPr>
    </w:p>
    <w:p w14:paraId="4AE4F2BA" w14:textId="77777777" w:rsidR="00291774" w:rsidRPr="00291774" w:rsidRDefault="00291774" w:rsidP="00291774">
      <w:pPr>
        <w:jc w:val="both"/>
        <w:rPr>
          <w:rFonts w:ascii="Arial" w:hAnsi="Arial" w:cs="Arial"/>
        </w:rPr>
      </w:pPr>
      <w:r w:rsidRPr="00291774">
        <w:rPr>
          <w:rFonts w:ascii="Arial" w:hAnsi="Arial" w:cs="Arial"/>
        </w:rPr>
        <w:t>9)</w:t>
      </w:r>
      <w:r w:rsidRPr="00291774">
        <w:rPr>
          <w:rFonts w:ascii="Arial" w:hAnsi="Arial" w:cs="Arial"/>
        </w:rPr>
        <w:tab/>
        <w:t>LCD na mezikrajských linkách bude využívat grafiku objednatele linky a to v celé délce. Na území PID musí LCD zobrazit v detailu zastávky i info o pásmu do které zastávka patří a v které se vozidlo aktuálně nachází. Pokud LCD nemá implementované zobrazení pásma/zón je potřeba dovybavit vozidla zobrazovačem času a pásma. Pro odbavení v PID je důležité po celou dobu jízdy vozidla na území Prahy a Středočeského kraje zobrazovat pásmo a čas.</w:t>
      </w:r>
    </w:p>
    <w:p w14:paraId="4C40AF9F" w14:textId="77777777" w:rsidR="00291774" w:rsidRPr="00291774" w:rsidRDefault="00291774" w:rsidP="00291774">
      <w:pPr>
        <w:jc w:val="both"/>
        <w:rPr>
          <w:rFonts w:ascii="Arial" w:hAnsi="Arial" w:cs="Arial"/>
        </w:rPr>
      </w:pPr>
    </w:p>
    <w:p w14:paraId="689E4FBC" w14:textId="77777777" w:rsidR="00291774" w:rsidRPr="000A0A3B" w:rsidRDefault="00291774" w:rsidP="00291774">
      <w:pPr>
        <w:jc w:val="both"/>
        <w:rPr>
          <w:rFonts w:ascii="Arial" w:hAnsi="Arial" w:cs="Arial"/>
          <w:b/>
        </w:rPr>
      </w:pPr>
      <w:r w:rsidRPr="000A0A3B">
        <w:rPr>
          <w:rFonts w:ascii="Arial" w:hAnsi="Arial" w:cs="Arial"/>
          <w:b/>
        </w:rPr>
        <w:t>3.</w:t>
      </w:r>
      <w:r w:rsidRPr="000A0A3B">
        <w:rPr>
          <w:rFonts w:ascii="Arial" w:hAnsi="Arial" w:cs="Arial"/>
          <w:b/>
        </w:rPr>
        <w:tab/>
        <w:t>Prodej jízdenek</w:t>
      </w:r>
    </w:p>
    <w:p w14:paraId="1C65CB7F" w14:textId="77777777" w:rsidR="00291774" w:rsidRPr="00291774" w:rsidRDefault="00291774" w:rsidP="00291774">
      <w:pPr>
        <w:jc w:val="both"/>
        <w:rPr>
          <w:rFonts w:ascii="Arial" w:hAnsi="Arial" w:cs="Arial"/>
        </w:rPr>
      </w:pPr>
    </w:p>
    <w:p w14:paraId="083C85B5" w14:textId="77777777" w:rsidR="00291774" w:rsidRPr="00291774" w:rsidRDefault="00291774" w:rsidP="000A0A3B">
      <w:pPr>
        <w:ind w:left="705" w:hanging="705"/>
        <w:jc w:val="both"/>
        <w:rPr>
          <w:rFonts w:ascii="Arial" w:hAnsi="Arial" w:cs="Arial"/>
        </w:rPr>
      </w:pPr>
      <w:r w:rsidRPr="00291774">
        <w:rPr>
          <w:rFonts w:ascii="Arial" w:hAnsi="Arial" w:cs="Arial"/>
        </w:rPr>
        <w:t>1)</w:t>
      </w:r>
      <w:r w:rsidRPr="00291774">
        <w:rPr>
          <w:rFonts w:ascii="Arial" w:hAnsi="Arial" w:cs="Arial"/>
        </w:rPr>
        <w:tab/>
        <w:t xml:space="preserve">Prodej papírové lomené jízdenky – pokud cestující pojede za hranici kraje, musí být  odbaven dvěma samostatnými jízdenkami dle dvou tarifů IDS. U druhé jízdenky bude posunut začátek platnosti na čas odjezdu spoje z hraniční zastávky. Druhá jízdenka tak musí obsahovat dva časy – čas a datum prodeje jízdenky (kvůli DPH, jde totiž o DÚZP = datum uskutečnění zdanitelného plnění) a datum a čas počátku platnosti (teoreticky totiž mohu koupit jízdenku minutu před půlnocí, která začne platit 20minut po půlnoci, tj. jiný den). </w:t>
      </w:r>
    </w:p>
    <w:p w14:paraId="14E21792" w14:textId="77777777" w:rsidR="00291774" w:rsidRPr="00291774" w:rsidRDefault="00291774" w:rsidP="00291774">
      <w:pPr>
        <w:jc w:val="both"/>
        <w:rPr>
          <w:rFonts w:ascii="Arial" w:hAnsi="Arial" w:cs="Arial"/>
        </w:rPr>
      </w:pPr>
      <w:r w:rsidRPr="00291774">
        <w:rPr>
          <w:rFonts w:ascii="Arial" w:hAnsi="Arial" w:cs="Arial"/>
        </w:rPr>
        <w:t>2)</w:t>
      </w:r>
      <w:r w:rsidRPr="00291774">
        <w:rPr>
          <w:rFonts w:ascii="Arial" w:hAnsi="Arial" w:cs="Arial"/>
        </w:rPr>
        <w:tab/>
        <w:t>Obě jízdenky musí splňovat vzhled a obsah dle vzorníku jízdenek příslušných krajů</w:t>
      </w:r>
    </w:p>
    <w:p w14:paraId="40AEF2F6" w14:textId="77777777" w:rsidR="00291774" w:rsidRPr="00291774" w:rsidRDefault="00291774" w:rsidP="000A0A3B">
      <w:pPr>
        <w:ind w:left="705" w:hanging="705"/>
        <w:jc w:val="both"/>
        <w:rPr>
          <w:rFonts w:ascii="Arial" w:hAnsi="Arial" w:cs="Arial"/>
        </w:rPr>
      </w:pPr>
      <w:r w:rsidRPr="00291774">
        <w:rPr>
          <w:rFonts w:ascii="Arial" w:hAnsi="Arial" w:cs="Arial"/>
        </w:rPr>
        <w:t>3)</w:t>
      </w:r>
      <w:r w:rsidRPr="00291774">
        <w:rPr>
          <w:rFonts w:ascii="Arial" w:hAnsi="Arial" w:cs="Arial"/>
        </w:rPr>
        <w:tab/>
        <w:t xml:space="preserve">Prodej lomené jednotlivé jízdenky v případech, kdy druhou část cesty chce cestující nahrát na BČK – typicky jedu Praha-Liberec, Praha – IREDO a druhou část jízdenky chci nahrát na kartu daného systému. Strojek musí umět posunout počátek platnosti takové elektronické jízdenky na čas, kdy autobus odjíždí z hraniční zastávky (čas dle JŘ). A takovou jízdenku rovnou při prodeji odbavit bez vlivu na data posílaná do zúčtovacího centra. </w:t>
      </w:r>
    </w:p>
    <w:p w14:paraId="12ABA6AE" w14:textId="77777777" w:rsidR="00291774" w:rsidRPr="00291774" w:rsidRDefault="00291774" w:rsidP="000A0A3B">
      <w:pPr>
        <w:ind w:left="705" w:hanging="705"/>
        <w:jc w:val="both"/>
        <w:rPr>
          <w:rFonts w:ascii="Arial" w:hAnsi="Arial" w:cs="Arial"/>
        </w:rPr>
      </w:pPr>
      <w:r w:rsidRPr="00291774">
        <w:rPr>
          <w:rFonts w:ascii="Arial" w:hAnsi="Arial" w:cs="Arial"/>
        </w:rPr>
        <w:t>4)</w:t>
      </w:r>
      <w:r w:rsidRPr="00291774">
        <w:rPr>
          <w:rFonts w:ascii="Arial" w:hAnsi="Arial" w:cs="Arial"/>
        </w:rPr>
        <w:tab/>
        <w:t xml:space="preserve">Po celé trase linky musí být možné odbavit kupony PID ve všech jejích formách a zaplatit lístek PID kartou. </w:t>
      </w:r>
    </w:p>
    <w:p w14:paraId="5E26167C" w14:textId="77777777" w:rsidR="00291774" w:rsidRPr="00291774" w:rsidRDefault="00291774" w:rsidP="00291774">
      <w:pPr>
        <w:jc w:val="both"/>
        <w:rPr>
          <w:rFonts w:ascii="Arial" w:hAnsi="Arial" w:cs="Arial"/>
        </w:rPr>
      </w:pPr>
    </w:p>
    <w:p w14:paraId="6AA2019E" w14:textId="77777777" w:rsidR="006004A1" w:rsidRDefault="006004A1" w:rsidP="009C696E">
      <w:pPr>
        <w:jc w:val="both"/>
        <w:rPr>
          <w:rFonts w:ascii="Arial" w:hAnsi="Arial" w:cs="Arial"/>
          <w:b/>
          <w:sz w:val="24"/>
          <w:szCs w:val="24"/>
        </w:rPr>
      </w:pPr>
    </w:p>
    <w:p w14:paraId="135C2807" w14:textId="77777777" w:rsidR="006004A1" w:rsidRDefault="006004A1" w:rsidP="009C696E">
      <w:pPr>
        <w:jc w:val="both"/>
        <w:rPr>
          <w:rFonts w:ascii="Arial" w:hAnsi="Arial" w:cs="Arial"/>
          <w:b/>
          <w:sz w:val="24"/>
          <w:szCs w:val="24"/>
        </w:rPr>
      </w:pPr>
    </w:p>
    <w:p w14:paraId="52DC0CD7" w14:textId="77777777" w:rsidR="006004A1" w:rsidRDefault="006004A1" w:rsidP="009C696E">
      <w:pPr>
        <w:jc w:val="both"/>
        <w:rPr>
          <w:rFonts w:ascii="Arial" w:hAnsi="Arial" w:cs="Arial"/>
          <w:b/>
          <w:sz w:val="24"/>
          <w:szCs w:val="24"/>
        </w:rPr>
      </w:pPr>
    </w:p>
    <w:p w14:paraId="5FB2CC0A" w14:textId="77777777" w:rsidR="006004A1" w:rsidRDefault="006004A1" w:rsidP="009C696E">
      <w:pPr>
        <w:jc w:val="both"/>
        <w:rPr>
          <w:rFonts w:ascii="Arial" w:hAnsi="Arial" w:cs="Arial"/>
          <w:b/>
          <w:sz w:val="24"/>
          <w:szCs w:val="24"/>
        </w:rPr>
      </w:pPr>
    </w:p>
    <w:p w14:paraId="3AD4F6AC" w14:textId="77777777" w:rsidR="006004A1" w:rsidRDefault="006004A1" w:rsidP="009C696E">
      <w:pPr>
        <w:jc w:val="both"/>
        <w:rPr>
          <w:rFonts w:ascii="Arial" w:hAnsi="Arial" w:cs="Arial"/>
          <w:b/>
          <w:sz w:val="24"/>
          <w:szCs w:val="24"/>
        </w:rPr>
      </w:pPr>
    </w:p>
    <w:p w14:paraId="5467952B" w14:textId="77777777" w:rsidR="006004A1" w:rsidRDefault="006004A1" w:rsidP="009C696E">
      <w:pPr>
        <w:jc w:val="both"/>
        <w:rPr>
          <w:rFonts w:ascii="Arial" w:hAnsi="Arial" w:cs="Arial"/>
          <w:b/>
          <w:sz w:val="24"/>
          <w:szCs w:val="24"/>
        </w:rPr>
      </w:pPr>
    </w:p>
    <w:p w14:paraId="2B04CCF0" w14:textId="77777777" w:rsidR="006004A1" w:rsidRDefault="006004A1" w:rsidP="009C696E">
      <w:pPr>
        <w:jc w:val="both"/>
        <w:rPr>
          <w:rFonts w:ascii="Arial" w:hAnsi="Arial" w:cs="Arial"/>
          <w:b/>
          <w:sz w:val="24"/>
          <w:szCs w:val="24"/>
        </w:rPr>
      </w:pPr>
    </w:p>
    <w:p w14:paraId="595F4CDD" w14:textId="77777777" w:rsidR="006004A1" w:rsidRDefault="006004A1" w:rsidP="009C696E">
      <w:pPr>
        <w:jc w:val="both"/>
        <w:rPr>
          <w:rFonts w:ascii="Arial" w:hAnsi="Arial" w:cs="Arial"/>
          <w:b/>
          <w:sz w:val="24"/>
          <w:szCs w:val="24"/>
        </w:rPr>
      </w:pPr>
    </w:p>
    <w:p w14:paraId="348E33B5" w14:textId="77777777" w:rsidR="006004A1" w:rsidRDefault="006004A1" w:rsidP="009C696E">
      <w:pPr>
        <w:jc w:val="both"/>
        <w:rPr>
          <w:rFonts w:ascii="Arial" w:hAnsi="Arial" w:cs="Arial"/>
          <w:b/>
          <w:sz w:val="24"/>
          <w:szCs w:val="24"/>
        </w:rPr>
      </w:pPr>
    </w:p>
    <w:p w14:paraId="68D2E105" w14:textId="77777777" w:rsidR="006004A1" w:rsidRDefault="006004A1" w:rsidP="009C696E">
      <w:pPr>
        <w:jc w:val="both"/>
        <w:rPr>
          <w:rFonts w:ascii="Arial" w:hAnsi="Arial" w:cs="Arial"/>
          <w:b/>
          <w:sz w:val="24"/>
          <w:szCs w:val="24"/>
        </w:rPr>
      </w:pPr>
    </w:p>
    <w:p w14:paraId="722F8B70" w14:textId="77777777" w:rsidR="006004A1" w:rsidRDefault="006004A1" w:rsidP="009C696E">
      <w:pPr>
        <w:jc w:val="both"/>
        <w:rPr>
          <w:rFonts w:ascii="Arial" w:hAnsi="Arial" w:cs="Arial"/>
          <w:b/>
          <w:sz w:val="24"/>
          <w:szCs w:val="24"/>
        </w:rPr>
      </w:pPr>
    </w:p>
    <w:p w14:paraId="57259D33" w14:textId="77777777" w:rsidR="006004A1" w:rsidRDefault="006004A1" w:rsidP="009C696E">
      <w:pPr>
        <w:jc w:val="both"/>
        <w:rPr>
          <w:rFonts w:ascii="Arial" w:hAnsi="Arial" w:cs="Arial"/>
          <w:b/>
          <w:sz w:val="24"/>
          <w:szCs w:val="24"/>
        </w:rPr>
      </w:pPr>
    </w:p>
    <w:p w14:paraId="6EB57657" w14:textId="77777777" w:rsidR="006004A1" w:rsidRDefault="006004A1" w:rsidP="009C696E">
      <w:pPr>
        <w:jc w:val="both"/>
        <w:rPr>
          <w:rFonts w:ascii="Arial" w:hAnsi="Arial" w:cs="Arial"/>
          <w:b/>
          <w:sz w:val="24"/>
          <w:szCs w:val="24"/>
        </w:rPr>
      </w:pPr>
    </w:p>
    <w:p w14:paraId="4CEE4581" w14:textId="77777777" w:rsidR="006004A1" w:rsidRDefault="006004A1" w:rsidP="009C696E">
      <w:pPr>
        <w:jc w:val="both"/>
        <w:rPr>
          <w:rFonts w:ascii="Arial" w:hAnsi="Arial" w:cs="Arial"/>
          <w:b/>
          <w:sz w:val="24"/>
          <w:szCs w:val="24"/>
        </w:rPr>
      </w:pPr>
    </w:p>
    <w:p w14:paraId="226842B7" w14:textId="77777777" w:rsidR="006004A1" w:rsidRDefault="006004A1" w:rsidP="009C696E">
      <w:pPr>
        <w:jc w:val="both"/>
        <w:rPr>
          <w:rFonts w:ascii="Arial" w:hAnsi="Arial" w:cs="Arial"/>
          <w:b/>
          <w:sz w:val="24"/>
          <w:szCs w:val="24"/>
        </w:rPr>
      </w:pPr>
    </w:p>
    <w:p w14:paraId="4D36692C" w14:textId="77777777" w:rsidR="006004A1" w:rsidRDefault="006004A1" w:rsidP="009C696E">
      <w:pPr>
        <w:jc w:val="both"/>
        <w:rPr>
          <w:rFonts w:ascii="Arial" w:hAnsi="Arial" w:cs="Arial"/>
          <w:b/>
          <w:sz w:val="24"/>
          <w:szCs w:val="24"/>
        </w:rPr>
      </w:pPr>
    </w:p>
    <w:p w14:paraId="7DD210E2" w14:textId="6C63D6DA" w:rsidR="009C696E" w:rsidRPr="006004A1" w:rsidRDefault="009C696E" w:rsidP="009C696E">
      <w:pPr>
        <w:jc w:val="both"/>
        <w:rPr>
          <w:rFonts w:ascii="Arial" w:hAnsi="Arial" w:cs="Arial"/>
          <w:b/>
          <w:sz w:val="24"/>
          <w:szCs w:val="24"/>
        </w:rPr>
      </w:pPr>
      <w:r w:rsidRPr="006004A1">
        <w:rPr>
          <w:rFonts w:ascii="Arial" w:hAnsi="Arial" w:cs="Arial"/>
          <w:b/>
          <w:sz w:val="24"/>
          <w:szCs w:val="24"/>
        </w:rPr>
        <w:t>Mezikrajský překryv tarifů v.09</w:t>
      </w:r>
    </w:p>
    <w:p w14:paraId="7EDE9EF1" w14:textId="77777777" w:rsidR="009C696E" w:rsidRPr="009C696E" w:rsidRDefault="009C696E" w:rsidP="009C696E">
      <w:pPr>
        <w:jc w:val="both"/>
        <w:rPr>
          <w:rFonts w:ascii="Arial" w:hAnsi="Arial" w:cs="Arial"/>
        </w:rPr>
      </w:pPr>
    </w:p>
    <w:p w14:paraId="3D8472AB" w14:textId="77777777" w:rsidR="009C696E" w:rsidRPr="009C696E" w:rsidRDefault="009C696E" w:rsidP="009C696E">
      <w:pPr>
        <w:jc w:val="both"/>
        <w:rPr>
          <w:rFonts w:ascii="Arial" w:hAnsi="Arial" w:cs="Arial"/>
        </w:rPr>
      </w:pPr>
      <w:r w:rsidRPr="009C696E">
        <w:rPr>
          <w:rFonts w:ascii="Arial" w:hAnsi="Arial" w:cs="Arial"/>
        </w:rPr>
        <w:t xml:space="preserve">Překryv Středočeský kraj (PID) x sousední kraj (sousední tarif) </w:t>
      </w:r>
    </w:p>
    <w:p w14:paraId="1D2FF259" w14:textId="77777777" w:rsidR="009C696E" w:rsidRPr="009C696E" w:rsidRDefault="009C696E" w:rsidP="009C696E">
      <w:pPr>
        <w:jc w:val="both"/>
        <w:rPr>
          <w:rFonts w:ascii="Arial" w:hAnsi="Arial" w:cs="Arial"/>
        </w:rPr>
      </w:pPr>
      <w:r w:rsidRPr="009C696E">
        <w:rPr>
          <w:rFonts w:ascii="Arial" w:hAnsi="Arial" w:cs="Arial"/>
        </w:rPr>
        <w:t>A)</w:t>
      </w:r>
      <w:r w:rsidRPr="009C696E">
        <w:rPr>
          <w:rFonts w:ascii="Arial" w:hAnsi="Arial" w:cs="Arial"/>
        </w:rPr>
        <w:tab/>
        <w:t>Stávající označování pásem PID bude doplněno o dvouciferná pásma.</w:t>
      </w:r>
    </w:p>
    <w:p w14:paraId="53710D35"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Jedná se pouze o „malý přesah“ v řádech desítek km od hranice kraje, u každé linky bude přesah v obou směrech přesně definován.</w:t>
      </w:r>
    </w:p>
    <w:p w14:paraId="33149208" w14:textId="77777777" w:rsidR="009C696E" w:rsidRPr="009C696E" w:rsidRDefault="009C696E" w:rsidP="006004A1">
      <w:pPr>
        <w:ind w:left="705" w:hanging="705"/>
        <w:jc w:val="both"/>
        <w:rPr>
          <w:rFonts w:ascii="Arial" w:hAnsi="Arial" w:cs="Arial"/>
        </w:rPr>
      </w:pPr>
      <w:r w:rsidRPr="009C696E">
        <w:rPr>
          <w:rFonts w:ascii="Arial" w:hAnsi="Arial" w:cs="Arial"/>
        </w:rPr>
        <w:t>C)</w:t>
      </w:r>
      <w:r w:rsidRPr="009C696E">
        <w:rPr>
          <w:rFonts w:ascii="Arial" w:hAnsi="Arial" w:cs="Arial"/>
        </w:rPr>
        <w:tab/>
        <w:t xml:space="preserve">Pásma mohou být dvouciferná a nově přibydou pásma nad stávající pásma P, 0, B až do 98. Jedná se o rozšíření tarifních pásem PID, nejedná se o pásma využívaná pouze pro překryv.  </w:t>
      </w:r>
    </w:p>
    <w:p w14:paraId="37330656"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Dvouciferná dvoupásma nebudou. Nepočítá se s hraniční zastávkou, u které toto může nastat.</w:t>
      </w:r>
    </w:p>
    <w:p w14:paraId="3B86EB62" w14:textId="77777777" w:rsidR="009C696E" w:rsidRPr="009C696E" w:rsidRDefault="009C696E" w:rsidP="009C696E">
      <w:pPr>
        <w:jc w:val="both"/>
        <w:rPr>
          <w:rFonts w:ascii="Arial" w:hAnsi="Arial" w:cs="Arial"/>
        </w:rPr>
      </w:pPr>
      <w:r w:rsidRPr="009C696E">
        <w:rPr>
          <w:rFonts w:ascii="Arial" w:hAnsi="Arial" w:cs="Arial"/>
        </w:rPr>
        <w:t>E)</w:t>
      </w:r>
      <w:r w:rsidRPr="009C696E">
        <w:rPr>
          <w:rFonts w:ascii="Arial" w:hAnsi="Arial" w:cs="Arial"/>
        </w:rPr>
        <w:tab/>
        <w:t xml:space="preserve">Dvoupásmo 9,10 nebude. Nepočítá se s hraniční zastávkou, u které může nastat. </w:t>
      </w:r>
    </w:p>
    <w:p w14:paraId="4200D5C9"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Nepočítá se s variantou, že linka začínající v PID pojede přes území IDS2 a poté přes území IDS3.</w:t>
      </w:r>
    </w:p>
    <w:p w14:paraId="351648ED"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Je vyloučeno, aby se vozidlo, které vyjede z PID do překryvu PID/IDS2 znovu vrátilo do PID a následně znovu vjelo do překryvu PID/IDS2. (totéž platí i v opačném směru)</w:t>
      </w:r>
    </w:p>
    <w:p w14:paraId="32F87BD3"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Je vyloučeno, aby se vozidlo, které vyjede z PID do překryvu PID/IDS2 znovu vrátilo do PID (totéž platí i v opačném směru)</w:t>
      </w:r>
    </w:p>
    <w:p w14:paraId="01B30B53"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Pravidla pro dvouciferná pásma jsou stejná jako pro ostatní pásma PID, cena se odvíjí z ceníku PID.</w:t>
      </w:r>
    </w:p>
    <w:p w14:paraId="4CC60F12" w14:textId="77777777" w:rsidR="009C696E" w:rsidRPr="009C696E" w:rsidRDefault="009C696E" w:rsidP="006004A1">
      <w:pPr>
        <w:ind w:left="705" w:hanging="705"/>
        <w:jc w:val="both"/>
        <w:rPr>
          <w:rFonts w:ascii="Arial" w:hAnsi="Arial" w:cs="Arial"/>
        </w:rPr>
      </w:pPr>
      <w:r w:rsidRPr="009C696E">
        <w:rPr>
          <w:rFonts w:ascii="Arial" w:hAnsi="Arial" w:cs="Arial"/>
        </w:rPr>
        <w:t>J)</w:t>
      </w:r>
      <w:r w:rsidRPr="009C696E">
        <w:rPr>
          <w:rFonts w:ascii="Arial" w:hAnsi="Arial" w:cs="Arial"/>
        </w:rPr>
        <w:tab/>
        <w:t>Pro přesahy platí standardní tarif PID, tedy pro cesty přes hranici kraje ve směru PID -&gt; IDS2 i IDS2 -&gt; PID probíhá odbavení dle standardního tarifu PID nebo dle standardního tarifu IDS2 dle výběru cestujícího.</w:t>
      </w:r>
    </w:p>
    <w:p w14:paraId="653D0DEA" w14:textId="77777777" w:rsidR="009C696E" w:rsidRPr="009C696E" w:rsidRDefault="009C696E" w:rsidP="006004A1">
      <w:pPr>
        <w:ind w:left="705" w:hanging="705"/>
        <w:jc w:val="both"/>
        <w:rPr>
          <w:rFonts w:ascii="Arial" w:hAnsi="Arial" w:cs="Arial"/>
        </w:rPr>
      </w:pPr>
      <w:r w:rsidRPr="009C696E">
        <w:rPr>
          <w:rFonts w:ascii="Arial" w:hAnsi="Arial" w:cs="Arial"/>
        </w:rPr>
        <w:t>K)</w:t>
      </w:r>
      <w:r w:rsidRPr="009C696E">
        <w:rPr>
          <w:rFonts w:ascii="Arial" w:hAnsi="Arial" w:cs="Arial"/>
        </w:rPr>
        <w:tab/>
        <w:t xml:space="preserve">Na mezikrajské lince budou zastávky patřící současně do obou systémů. Chování periferií je podrobně popsáno v kapitole Chování periferií. </w:t>
      </w:r>
    </w:p>
    <w:p w14:paraId="724BBBD2" w14:textId="77777777" w:rsidR="009C696E" w:rsidRPr="009C696E" w:rsidRDefault="009C696E" w:rsidP="006004A1">
      <w:pPr>
        <w:ind w:left="705" w:hanging="705"/>
        <w:jc w:val="both"/>
        <w:rPr>
          <w:rFonts w:ascii="Arial" w:hAnsi="Arial" w:cs="Arial"/>
        </w:rPr>
      </w:pPr>
      <w:r w:rsidRPr="009C696E">
        <w:rPr>
          <w:rFonts w:ascii="Arial" w:hAnsi="Arial" w:cs="Arial"/>
        </w:rPr>
        <w:t>L)</w:t>
      </w:r>
      <w:r w:rsidRPr="009C696E">
        <w:rPr>
          <w:rFonts w:ascii="Arial" w:hAnsi="Arial" w:cs="Arial"/>
        </w:rPr>
        <w:tab/>
        <w:t xml:space="preserve">Na území, resp. částech linek zahrnutých do PID platí vždy všechny jízdní doklady PID dle své časové a pásmové platnosti.  </w:t>
      </w:r>
    </w:p>
    <w:p w14:paraId="5E71641E" w14:textId="77777777" w:rsidR="009C696E" w:rsidRPr="009C696E" w:rsidRDefault="009C696E" w:rsidP="009C696E">
      <w:pPr>
        <w:jc w:val="both"/>
        <w:rPr>
          <w:rFonts w:ascii="Arial" w:hAnsi="Arial" w:cs="Arial"/>
        </w:rPr>
      </w:pPr>
      <w:r w:rsidRPr="009C696E">
        <w:rPr>
          <w:rFonts w:ascii="Arial" w:hAnsi="Arial" w:cs="Arial"/>
        </w:rPr>
        <w:t>M)</w:t>
      </w:r>
      <w:r w:rsidRPr="009C696E">
        <w:rPr>
          <w:rFonts w:ascii="Arial" w:hAnsi="Arial" w:cs="Arial"/>
        </w:rPr>
        <w:tab/>
        <w:t xml:space="preserve">Tarif PID (pásmový a časový tarif), tarif IDS2 je zónově relační.  </w:t>
      </w:r>
    </w:p>
    <w:p w14:paraId="3F1AC46A" w14:textId="77777777" w:rsidR="009C696E" w:rsidRPr="009C696E" w:rsidRDefault="009C696E" w:rsidP="009C696E">
      <w:pPr>
        <w:jc w:val="both"/>
        <w:rPr>
          <w:rFonts w:ascii="Arial" w:hAnsi="Arial" w:cs="Arial"/>
        </w:rPr>
      </w:pPr>
      <w:r w:rsidRPr="009C696E">
        <w:rPr>
          <w:rFonts w:ascii="Arial" w:hAnsi="Arial" w:cs="Arial"/>
        </w:rPr>
        <w:t>N)</w:t>
      </w:r>
      <w:r w:rsidRPr="009C696E">
        <w:rPr>
          <w:rFonts w:ascii="Arial" w:hAnsi="Arial" w:cs="Arial"/>
        </w:rPr>
        <w:tab/>
        <w:t xml:space="preserve">Hranice krajů ≠ hranice IDS </w:t>
      </w:r>
    </w:p>
    <w:p w14:paraId="443B6BB8" w14:textId="68D43D93" w:rsidR="009C696E" w:rsidRPr="009C696E" w:rsidRDefault="009C696E" w:rsidP="006004A1">
      <w:pPr>
        <w:ind w:left="705" w:hanging="705"/>
        <w:jc w:val="both"/>
        <w:rPr>
          <w:rFonts w:ascii="Arial" w:hAnsi="Arial" w:cs="Arial"/>
        </w:rPr>
      </w:pPr>
      <w:r w:rsidRPr="009C696E">
        <w:rPr>
          <w:rFonts w:ascii="Arial" w:hAnsi="Arial" w:cs="Arial"/>
        </w:rPr>
        <w:t>O)</w:t>
      </w:r>
      <w:r w:rsidRPr="009C696E">
        <w:rPr>
          <w:rFonts w:ascii="Arial" w:hAnsi="Arial" w:cs="Arial"/>
        </w:rPr>
        <w:tab/>
        <w:t xml:space="preserve">Hranice IDS je v obou směrech poslední zastávka náležící do obou IDS současně (dále Z5 a Z2) </w:t>
      </w:r>
    </w:p>
    <w:p w14:paraId="36A0435E" w14:textId="77777777" w:rsidR="009C696E" w:rsidRPr="009C696E" w:rsidRDefault="009C696E" w:rsidP="009C696E">
      <w:pPr>
        <w:jc w:val="both"/>
        <w:rPr>
          <w:rFonts w:ascii="Arial" w:hAnsi="Arial" w:cs="Arial"/>
        </w:rPr>
      </w:pPr>
      <w:r w:rsidRPr="009C696E">
        <w:rPr>
          <w:rFonts w:ascii="Arial" w:hAnsi="Arial" w:cs="Arial"/>
        </w:rPr>
        <w:t>P)</w:t>
      </w:r>
      <w:r w:rsidRPr="009C696E">
        <w:rPr>
          <w:rFonts w:ascii="Arial" w:hAnsi="Arial" w:cs="Arial"/>
        </w:rPr>
        <w:tab/>
        <w:t xml:space="preserve">Hranice krajů je fiktivní bod na geografické hranici krajů </w:t>
      </w:r>
    </w:p>
    <w:p w14:paraId="3D454411" w14:textId="77777777" w:rsidR="009C696E" w:rsidRPr="009C696E" w:rsidRDefault="009C696E" w:rsidP="009C696E">
      <w:pPr>
        <w:jc w:val="both"/>
        <w:rPr>
          <w:rFonts w:ascii="Arial" w:hAnsi="Arial" w:cs="Arial"/>
        </w:rPr>
      </w:pPr>
      <w:r w:rsidRPr="009C696E">
        <w:rPr>
          <w:rFonts w:ascii="Arial" w:hAnsi="Arial" w:cs="Arial"/>
        </w:rPr>
        <w:t>Q)</w:t>
      </w:r>
      <w:r w:rsidRPr="009C696E">
        <w:rPr>
          <w:rFonts w:ascii="Arial" w:hAnsi="Arial" w:cs="Arial"/>
        </w:rPr>
        <w:tab/>
        <w:t>Hraniční zastávka je poslední zastávka v rámci překryvu tarifních systémů na lince</w:t>
      </w:r>
    </w:p>
    <w:p w14:paraId="25510EA1" w14:textId="7D3FE6A8" w:rsidR="009C696E" w:rsidRDefault="009C696E" w:rsidP="006004A1">
      <w:pPr>
        <w:ind w:left="705" w:hanging="705"/>
        <w:jc w:val="both"/>
        <w:rPr>
          <w:rFonts w:ascii="Arial" w:hAnsi="Arial" w:cs="Arial"/>
        </w:rPr>
      </w:pPr>
      <w:r w:rsidRPr="009C696E">
        <w:rPr>
          <w:rFonts w:ascii="Arial" w:hAnsi="Arial" w:cs="Arial"/>
        </w:rPr>
        <w:t>R)</w:t>
      </w:r>
      <w:r w:rsidRPr="009C696E">
        <w:rPr>
          <w:rFonts w:ascii="Arial" w:hAnsi="Arial" w:cs="Arial"/>
        </w:rPr>
        <w:tab/>
        <w:t>Musí být vždy stanovena zastávka, do/ze které platí Smluvní přepravní podmínky PID a z/do které zastá</w:t>
      </w:r>
      <w:r w:rsidR="006004A1">
        <w:rPr>
          <w:rFonts w:ascii="Arial" w:hAnsi="Arial" w:cs="Arial"/>
        </w:rPr>
        <w:t>vky platí SPP sousedního kraje.</w:t>
      </w:r>
    </w:p>
    <w:p w14:paraId="544C77F0" w14:textId="09EE4A53" w:rsidR="006004A1" w:rsidRPr="009C696E" w:rsidRDefault="006004A1" w:rsidP="006004A1">
      <w:pPr>
        <w:ind w:left="705" w:hanging="705"/>
        <w:jc w:val="both"/>
        <w:rPr>
          <w:rFonts w:ascii="Arial" w:hAnsi="Arial" w:cs="Arial"/>
        </w:rPr>
      </w:pPr>
    </w:p>
    <w:p w14:paraId="31AAF0C9" w14:textId="77777777" w:rsidR="009C696E" w:rsidRPr="00E971C7" w:rsidRDefault="009C696E" w:rsidP="009C696E">
      <w:pPr>
        <w:jc w:val="both"/>
        <w:rPr>
          <w:rFonts w:ascii="Arial" w:hAnsi="Arial" w:cs="Arial"/>
          <w:u w:val="single"/>
        </w:rPr>
      </w:pPr>
      <w:r w:rsidRPr="00E971C7">
        <w:rPr>
          <w:rFonts w:ascii="Arial" w:hAnsi="Arial" w:cs="Arial"/>
          <w:u w:val="single"/>
        </w:rPr>
        <w:t>Obecný princip odbavení</w:t>
      </w:r>
    </w:p>
    <w:p w14:paraId="05E40EA3" w14:textId="77777777" w:rsidR="009C696E" w:rsidRPr="009C696E" w:rsidRDefault="009C696E" w:rsidP="009C696E">
      <w:pPr>
        <w:jc w:val="both"/>
        <w:rPr>
          <w:rFonts w:ascii="Arial" w:hAnsi="Arial" w:cs="Arial"/>
        </w:rPr>
      </w:pPr>
      <w:r w:rsidRPr="009C696E">
        <w:rPr>
          <w:rFonts w:ascii="Arial" w:hAnsi="Arial" w:cs="Arial"/>
        </w:rPr>
        <w:t>A)</w:t>
      </w:r>
      <w:r w:rsidRPr="009C696E">
        <w:rPr>
          <w:rFonts w:ascii="Arial" w:hAnsi="Arial" w:cs="Arial"/>
        </w:rPr>
        <w:tab/>
        <w:t>Cestující bude odbaven při nástupu do vozidla a to na celou zamýšlenou trasu.</w:t>
      </w:r>
    </w:p>
    <w:p w14:paraId="19123EDC"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Vydaná jízdenka na mezikrajské lince je platná do libovolné tarifní zóny IDS2 nebo pásma PID.</w:t>
      </w:r>
    </w:p>
    <w:p w14:paraId="6C0247E0"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Bod výše může mít vliv na strukturu xml (pokud nebude řešeno jinak) + adekvátní popis formátu (vč. zadání pro Chaps)</w:t>
      </w:r>
    </w:p>
    <w:p w14:paraId="2E8C40EE" w14:textId="77777777" w:rsidR="009C696E" w:rsidRPr="009C696E" w:rsidRDefault="009C696E" w:rsidP="006004A1">
      <w:pPr>
        <w:ind w:left="705" w:hanging="705"/>
        <w:jc w:val="both"/>
        <w:rPr>
          <w:rFonts w:ascii="Arial" w:hAnsi="Arial" w:cs="Arial"/>
        </w:rPr>
      </w:pPr>
      <w:r w:rsidRPr="009C696E">
        <w:rPr>
          <w:rFonts w:ascii="Arial" w:hAnsi="Arial" w:cs="Arial"/>
        </w:rPr>
        <w:t>B)</w:t>
      </w:r>
      <w:r w:rsidRPr="009C696E">
        <w:rPr>
          <w:rFonts w:ascii="Arial" w:hAnsi="Arial" w:cs="Arial"/>
        </w:rPr>
        <w:tab/>
        <w:t xml:space="preserve">Prodej papírové lomené jízdenky – pokud cestující pojede za hranici IDS, musí být odbaven dvěma samostatnými jízdenkami dle dvou tarifů IDS. </w:t>
      </w:r>
    </w:p>
    <w:p w14:paraId="55A3BB4F" w14:textId="77777777" w:rsidR="009C696E" w:rsidRPr="009C696E" w:rsidRDefault="009C696E" w:rsidP="006004A1">
      <w:pPr>
        <w:ind w:left="1410" w:hanging="705"/>
        <w:jc w:val="both"/>
        <w:rPr>
          <w:rFonts w:ascii="Arial" w:hAnsi="Arial" w:cs="Arial"/>
        </w:rPr>
      </w:pPr>
      <w:r w:rsidRPr="009C696E">
        <w:rPr>
          <w:rFonts w:ascii="Arial" w:hAnsi="Arial" w:cs="Arial"/>
        </w:rPr>
        <w:t>a.</w:t>
      </w:r>
      <w:r w:rsidRPr="009C696E">
        <w:rPr>
          <w:rFonts w:ascii="Arial" w:hAnsi="Arial" w:cs="Arial"/>
        </w:rPr>
        <w:tab/>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05559F2B" w14:textId="77777777" w:rsidR="009C696E" w:rsidRPr="009C696E" w:rsidRDefault="009C696E" w:rsidP="009C696E">
      <w:pPr>
        <w:jc w:val="both"/>
        <w:rPr>
          <w:rFonts w:ascii="Arial" w:hAnsi="Arial" w:cs="Arial"/>
        </w:rPr>
      </w:pPr>
      <w:r w:rsidRPr="009C696E">
        <w:rPr>
          <w:rFonts w:ascii="Arial" w:hAnsi="Arial" w:cs="Arial"/>
        </w:rPr>
        <w:t>C)</w:t>
      </w:r>
      <w:r w:rsidRPr="009C696E">
        <w:rPr>
          <w:rFonts w:ascii="Arial" w:hAnsi="Arial" w:cs="Arial"/>
        </w:rPr>
        <w:tab/>
        <w:t>Obě jízdenky musí splňovat vzhled a obsah dle vzorníku jízdenek příslušných IDS.</w:t>
      </w:r>
    </w:p>
    <w:p w14:paraId="40C7E374" w14:textId="77777777" w:rsidR="009C696E" w:rsidRPr="009C696E" w:rsidRDefault="009C696E" w:rsidP="006004A1">
      <w:pPr>
        <w:ind w:left="705" w:hanging="705"/>
        <w:jc w:val="both"/>
        <w:rPr>
          <w:rFonts w:ascii="Arial" w:hAnsi="Arial" w:cs="Arial"/>
        </w:rPr>
      </w:pPr>
      <w:r w:rsidRPr="009C696E">
        <w:rPr>
          <w:rFonts w:ascii="Arial" w:hAnsi="Arial" w:cs="Arial"/>
        </w:rPr>
        <w:t>D)</w:t>
      </w:r>
      <w:r w:rsidRPr="009C696E">
        <w:rPr>
          <w:rFonts w:ascii="Arial" w:hAnsi="Arial" w:cs="Arial"/>
        </w:rPr>
        <w:tab/>
        <w:t xml:space="preserve">Pro IDS2 musí odbavovací zařízení umět posunout počátek platnosti papírové jízdenky IDS2 na čas, kdy autobus odjíždí z hraniční zastávky (čas dle JŘ). A takovou jízdenku rovnou při prodeji odbavit bez vlivu na data posílaná do zúčtovacího centra    </w:t>
      </w:r>
    </w:p>
    <w:p w14:paraId="4F6DA0C5" w14:textId="77777777" w:rsidR="009C696E" w:rsidRPr="009C696E" w:rsidRDefault="009C696E" w:rsidP="006004A1">
      <w:pPr>
        <w:ind w:left="705" w:hanging="705"/>
        <w:jc w:val="both"/>
        <w:rPr>
          <w:rFonts w:ascii="Arial" w:hAnsi="Arial" w:cs="Arial"/>
        </w:rPr>
      </w:pPr>
      <w:r w:rsidRPr="009C696E">
        <w:rPr>
          <w:rFonts w:ascii="Arial" w:hAnsi="Arial" w:cs="Arial"/>
        </w:rPr>
        <w:t>E)</w:t>
      </w:r>
      <w:r w:rsidRPr="009C696E">
        <w:rPr>
          <w:rFonts w:ascii="Arial" w:hAnsi="Arial" w:cs="Arial"/>
        </w:rPr>
        <w:tab/>
        <w:t>AMSBUS – Dopravce bude přes AMSBUS prodávat na mezikrajské relace POUZE MÍSTENKY, JÍZDENKY NIKOLIV. Využití AMSBUS je zcela v kompetenci dopravce.</w:t>
      </w:r>
    </w:p>
    <w:p w14:paraId="3BBD9848" w14:textId="77777777" w:rsidR="009C696E" w:rsidRPr="009C696E" w:rsidRDefault="009C696E" w:rsidP="006004A1">
      <w:pPr>
        <w:ind w:left="705" w:hanging="705"/>
        <w:jc w:val="both"/>
        <w:rPr>
          <w:rFonts w:ascii="Arial" w:hAnsi="Arial" w:cs="Arial"/>
        </w:rPr>
      </w:pPr>
      <w:r w:rsidRPr="009C696E">
        <w:rPr>
          <w:rFonts w:ascii="Arial" w:hAnsi="Arial" w:cs="Arial"/>
        </w:rPr>
        <w:t>F)</w:t>
      </w:r>
      <w:r w:rsidRPr="009C696E">
        <w:rPr>
          <w:rFonts w:ascii="Arial" w:hAnsi="Arial" w:cs="Arial"/>
        </w:rPr>
        <w:tab/>
        <w:t>Lomený tarif bude odbaven vždy v podobě dvou samostatných jízdenek (network ID konkrétního IDS). Tj. nevytváříme žádný nový tarif pro mezikrajské relace s vlastním network ID.</w:t>
      </w:r>
    </w:p>
    <w:p w14:paraId="7387DF84" w14:textId="77777777" w:rsidR="009C696E" w:rsidRPr="009C696E" w:rsidRDefault="009C696E" w:rsidP="006004A1">
      <w:pPr>
        <w:ind w:left="705" w:hanging="705"/>
        <w:jc w:val="both"/>
        <w:rPr>
          <w:rFonts w:ascii="Arial" w:hAnsi="Arial" w:cs="Arial"/>
        </w:rPr>
      </w:pPr>
      <w:r w:rsidRPr="009C696E">
        <w:rPr>
          <w:rFonts w:ascii="Arial" w:hAnsi="Arial" w:cs="Arial"/>
        </w:rPr>
        <w:t>G)</w:t>
      </w:r>
      <w:r w:rsidRPr="009C696E">
        <w:rPr>
          <w:rFonts w:ascii="Arial" w:hAnsi="Arial" w:cs="Arial"/>
        </w:rPr>
        <w:tab/>
        <w:t>Koncový lístek musí obsahovat rozpad jízdenek (vč. tržby) prodaných pro samostatné IDS (tj. pro konkrétní síť definovanou jedinečným Network ID).</w:t>
      </w:r>
    </w:p>
    <w:p w14:paraId="3E96B13B" w14:textId="77777777" w:rsidR="009C696E" w:rsidRPr="009C696E" w:rsidRDefault="009C696E" w:rsidP="006004A1">
      <w:pPr>
        <w:ind w:left="705" w:hanging="705"/>
        <w:jc w:val="both"/>
        <w:rPr>
          <w:rFonts w:ascii="Arial" w:hAnsi="Arial" w:cs="Arial"/>
        </w:rPr>
      </w:pPr>
      <w:r w:rsidRPr="009C696E">
        <w:rPr>
          <w:rFonts w:ascii="Arial" w:hAnsi="Arial" w:cs="Arial"/>
        </w:rPr>
        <w:t>H)</w:t>
      </w:r>
      <w:r w:rsidRPr="009C696E">
        <w:rPr>
          <w:rFonts w:ascii="Arial" w:hAnsi="Arial" w:cs="Arial"/>
        </w:rPr>
        <w:tab/>
        <w:t>Výstupní data z odbavovacího zařízení musejí obsahovat rozpad tržeb na konkrétní IDS, rozpad na skladbu jízdenek.</w:t>
      </w:r>
    </w:p>
    <w:p w14:paraId="3619FC07" w14:textId="77777777" w:rsidR="009C696E" w:rsidRPr="009C696E" w:rsidRDefault="009C696E" w:rsidP="006004A1">
      <w:pPr>
        <w:ind w:left="705" w:hanging="705"/>
        <w:jc w:val="both"/>
        <w:rPr>
          <w:rFonts w:ascii="Arial" w:hAnsi="Arial" w:cs="Arial"/>
        </w:rPr>
      </w:pPr>
      <w:r w:rsidRPr="009C696E">
        <w:rPr>
          <w:rFonts w:ascii="Arial" w:hAnsi="Arial" w:cs="Arial"/>
        </w:rPr>
        <w:t>I)</w:t>
      </w:r>
      <w:r w:rsidRPr="009C696E">
        <w:rPr>
          <w:rFonts w:ascii="Arial" w:hAnsi="Arial" w:cs="Arial"/>
        </w:rPr>
        <w:tab/>
        <w:t>V případě odbavení dle tarifu PID musí být možné odbavit kupony PID ve všech jejích formách a zaplatit jednotlivé jízdné PID hotově i platební kartou. V případě odbavení dle tarifu  IDS2 ve všech formách jednotlivého jízdného (včetně jednodenní jízdenky) a všech  dalších nosičů a aplikací.</w:t>
      </w:r>
    </w:p>
    <w:p w14:paraId="1DE658FC" w14:textId="77777777" w:rsidR="009C696E" w:rsidRPr="009C696E" w:rsidRDefault="009C696E" w:rsidP="009C696E">
      <w:pPr>
        <w:jc w:val="both"/>
        <w:rPr>
          <w:rFonts w:ascii="Arial" w:hAnsi="Arial" w:cs="Arial"/>
        </w:rPr>
      </w:pPr>
      <w:r w:rsidRPr="009C696E">
        <w:rPr>
          <w:rFonts w:ascii="Arial" w:hAnsi="Arial" w:cs="Arial"/>
        </w:rPr>
        <w:t>J)</w:t>
      </w:r>
      <w:r w:rsidRPr="009C696E">
        <w:rPr>
          <w:rFonts w:ascii="Arial" w:hAnsi="Arial" w:cs="Arial"/>
        </w:rPr>
        <w:tab/>
        <w:t>Jízdní doklad za přepravu zavazadla, jízdní kolo, psa.</w:t>
      </w:r>
    </w:p>
    <w:p w14:paraId="28F0771E" w14:textId="77777777" w:rsidR="009C696E" w:rsidRPr="009C696E" w:rsidRDefault="009C696E" w:rsidP="006004A1">
      <w:pPr>
        <w:ind w:left="1413" w:hanging="705"/>
        <w:jc w:val="both"/>
        <w:rPr>
          <w:rFonts w:ascii="Arial" w:hAnsi="Arial" w:cs="Arial"/>
        </w:rPr>
      </w:pPr>
      <w:r w:rsidRPr="009C696E">
        <w:rPr>
          <w:rFonts w:ascii="Arial" w:hAnsi="Arial" w:cs="Arial"/>
        </w:rPr>
        <w:t>a.</w:t>
      </w:r>
      <w:r w:rsidRPr="009C696E">
        <w:rPr>
          <w:rFonts w:ascii="Arial" w:hAnsi="Arial" w:cs="Arial"/>
        </w:rPr>
        <w:tab/>
        <w:t>V případě přepravy v rámci jednoho IDS (včetně překryvu) platí jízdní doklad dle příslušného tarifu.</w:t>
      </w:r>
    </w:p>
    <w:p w14:paraId="2C167CE3" w14:textId="77777777" w:rsidR="009C696E" w:rsidRPr="009C696E" w:rsidRDefault="009C696E" w:rsidP="006004A1">
      <w:pPr>
        <w:ind w:left="1413" w:hanging="705"/>
        <w:jc w:val="both"/>
        <w:rPr>
          <w:rFonts w:ascii="Arial" w:hAnsi="Arial" w:cs="Arial"/>
        </w:rPr>
      </w:pPr>
      <w:r w:rsidRPr="009C696E">
        <w:rPr>
          <w:rFonts w:ascii="Arial" w:hAnsi="Arial" w:cs="Arial"/>
        </w:rPr>
        <w:t>b.</w:t>
      </w:r>
      <w:r w:rsidRPr="009C696E">
        <w:rPr>
          <w:rFonts w:ascii="Arial" w:hAnsi="Arial" w:cs="Arial"/>
        </w:rPr>
        <w:tab/>
        <w:t xml:space="preserve">Na spoji nad rámec překryvu platí jízdní doklad na celém spoji dle tarifu IDS, kde byla započata jízda. </w:t>
      </w:r>
    </w:p>
    <w:p w14:paraId="75C1D2C6" w14:textId="77777777" w:rsidR="009C696E" w:rsidRPr="009C696E" w:rsidRDefault="009C696E" w:rsidP="009C696E">
      <w:pPr>
        <w:jc w:val="both"/>
        <w:rPr>
          <w:rFonts w:ascii="Arial" w:hAnsi="Arial" w:cs="Arial"/>
        </w:rPr>
      </w:pPr>
    </w:p>
    <w:p w14:paraId="27BFEC9E" w14:textId="77777777" w:rsidR="009C696E" w:rsidRPr="009C696E" w:rsidRDefault="009C696E" w:rsidP="009C696E">
      <w:pPr>
        <w:jc w:val="both"/>
        <w:rPr>
          <w:rFonts w:ascii="Arial" w:hAnsi="Arial" w:cs="Arial"/>
        </w:rPr>
      </w:pPr>
      <w:r w:rsidRPr="009C696E">
        <w:rPr>
          <w:rFonts w:ascii="Arial" w:hAnsi="Arial" w:cs="Arial"/>
        </w:rPr>
        <w:t xml:space="preserve">Body ve schématech </w:t>
      </w:r>
    </w:p>
    <w:p w14:paraId="08E53874" w14:textId="77777777" w:rsidR="009C696E" w:rsidRPr="009C696E" w:rsidRDefault="009C696E" w:rsidP="009C696E">
      <w:pPr>
        <w:jc w:val="both"/>
        <w:rPr>
          <w:rFonts w:ascii="Arial" w:hAnsi="Arial" w:cs="Arial"/>
        </w:rPr>
      </w:pPr>
      <w:r w:rsidRPr="009C696E">
        <w:rPr>
          <w:rFonts w:ascii="Arial" w:hAnsi="Arial" w:cs="Arial"/>
        </w:rPr>
        <w:t xml:space="preserve">Z1 – PID </w:t>
      </w:r>
    </w:p>
    <w:p w14:paraId="5CB35F74" w14:textId="77777777" w:rsidR="009C696E" w:rsidRPr="009C696E" w:rsidRDefault="009C696E" w:rsidP="009C696E">
      <w:pPr>
        <w:jc w:val="both"/>
        <w:rPr>
          <w:rFonts w:ascii="Arial" w:hAnsi="Arial" w:cs="Arial"/>
        </w:rPr>
      </w:pPr>
      <w:r w:rsidRPr="009C696E">
        <w:rPr>
          <w:rFonts w:ascii="Arial" w:hAnsi="Arial" w:cs="Arial"/>
        </w:rPr>
        <w:t xml:space="preserve">Z2, Z3, Z4, Z5 – překryv tarifu PID a IDS2 </w:t>
      </w:r>
    </w:p>
    <w:p w14:paraId="6861D083" w14:textId="77777777" w:rsidR="009C696E" w:rsidRPr="009C696E" w:rsidRDefault="009C696E" w:rsidP="009C696E">
      <w:pPr>
        <w:jc w:val="both"/>
        <w:rPr>
          <w:rFonts w:ascii="Arial" w:hAnsi="Arial" w:cs="Arial"/>
        </w:rPr>
      </w:pPr>
      <w:r w:rsidRPr="009C696E">
        <w:rPr>
          <w:rFonts w:ascii="Arial" w:hAnsi="Arial" w:cs="Arial"/>
        </w:rPr>
        <w:t>Z6 – IDS2</w:t>
      </w:r>
    </w:p>
    <w:p w14:paraId="0B891699" w14:textId="77777777" w:rsidR="009C696E" w:rsidRPr="009C696E" w:rsidRDefault="009C696E" w:rsidP="009C696E">
      <w:pPr>
        <w:jc w:val="both"/>
        <w:rPr>
          <w:rFonts w:ascii="Arial" w:hAnsi="Arial" w:cs="Arial"/>
        </w:rPr>
      </w:pPr>
    </w:p>
    <w:p w14:paraId="2534995D" w14:textId="77777777" w:rsidR="009C696E" w:rsidRPr="00E971C7" w:rsidRDefault="009C696E" w:rsidP="009C696E">
      <w:pPr>
        <w:jc w:val="both"/>
        <w:rPr>
          <w:rFonts w:ascii="Arial" w:hAnsi="Arial" w:cs="Arial"/>
          <w:u w:val="single"/>
        </w:rPr>
      </w:pPr>
      <w:r w:rsidRPr="00E971C7">
        <w:rPr>
          <w:rFonts w:ascii="Arial" w:hAnsi="Arial" w:cs="Arial"/>
          <w:u w:val="single"/>
        </w:rPr>
        <w:t xml:space="preserve">Cesty po území jen jednoho kraje </w:t>
      </w:r>
    </w:p>
    <w:p w14:paraId="518D73FF" w14:textId="77777777" w:rsidR="00E971C7" w:rsidRDefault="009C696E" w:rsidP="009C696E">
      <w:pPr>
        <w:jc w:val="both"/>
        <w:rPr>
          <w:rFonts w:ascii="Arial" w:hAnsi="Arial" w:cs="Arial"/>
        </w:rPr>
      </w:pPr>
      <w:r w:rsidRPr="009C696E">
        <w:rPr>
          <w:rFonts w:ascii="Arial" w:hAnsi="Arial" w:cs="Arial"/>
        </w:rPr>
        <w:t>Jedná se o cestu pouze mezi zastávkami nacházejícími se n</w:t>
      </w:r>
      <w:r w:rsidR="006004A1">
        <w:rPr>
          <w:rFonts w:ascii="Arial" w:hAnsi="Arial" w:cs="Arial"/>
        </w:rPr>
        <w:t xml:space="preserve">a území jednoho kraje, </w:t>
      </w:r>
    </w:p>
    <w:p w14:paraId="1FDD12F7" w14:textId="2E85795B" w:rsidR="009C696E" w:rsidRPr="009C696E" w:rsidRDefault="006004A1" w:rsidP="009C696E">
      <w:pPr>
        <w:jc w:val="both"/>
        <w:rPr>
          <w:rFonts w:ascii="Arial" w:hAnsi="Arial" w:cs="Arial"/>
        </w:rPr>
      </w:pPr>
      <w:r>
        <w:rPr>
          <w:rFonts w:ascii="Arial" w:hAnsi="Arial" w:cs="Arial"/>
        </w:rPr>
        <w:t>tedy PID</w:t>
      </w:r>
      <w:r w:rsidR="00E971C7">
        <w:rPr>
          <w:rFonts w:ascii="Arial" w:hAnsi="Arial" w:cs="Arial"/>
        </w:rPr>
        <w:t>-</w:t>
      </w:r>
      <w:r w:rsidR="009C696E" w:rsidRPr="009C696E">
        <w:rPr>
          <w:rFonts w:ascii="Arial" w:hAnsi="Arial" w:cs="Arial"/>
        </w:rPr>
        <w:t>&gt;</w:t>
      </w:r>
      <w:r w:rsidR="00E971C7">
        <w:rPr>
          <w:rFonts w:ascii="Arial" w:hAnsi="Arial" w:cs="Arial"/>
        </w:rPr>
        <w:t xml:space="preserve">PID </w:t>
      </w:r>
      <w:r w:rsidR="009C696E" w:rsidRPr="009C696E">
        <w:rPr>
          <w:rFonts w:ascii="Arial" w:hAnsi="Arial" w:cs="Arial"/>
        </w:rPr>
        <w:t>nebo IDS2-&gt;IDS2.</w:t>
      </w:r>
    </w:p>
    <w:p w14:paraId="7F2D3F8E" w14:textId="77777777" w:rsidR="009C696E" w:rsidRPr="009C696E" w:rsidRDefault="009C696E" w:rsidP="009C696E">
      <w:pPr>
        <w:jc w:val="both"/>
        <w:rPr>
          <w:rFonts w:ascii="Arial" w:hAnsi="Arial" w:cs="Arial"/>
        </w:rPr>
      </w:pPr>
      <w:r w:rsidRPr="009C696E">
        <w:rPr>
          <w:rFonts w:ascii="Arial" w:hAnsi="Arial" w:cs="Arial"/>
        </w:rPr>
        <w:t xml:space="preserve">PID i IDS2 je na lince definován zastávkami nacházejícími se na území daného kraje, tedy je definován konečným výčtem náležících zastávek tedy např. PID = Z1, Z2, Z3; IDS2 = Z4, Z5, Z6. </w:t>
      </w:r>
    </w:p>
    <w:p w14:paraId="05EC22C6" w14:textId="77777777" w:rsidR="009C696E" w:rsidRPr="009C696E" w:rsidRDefault="009C696E" w:rsidP="009C696E">
      <w:pPr>
        <w:jc w:val="both"/>
        <w:rPr>
          <w:rFonts w:ascii="Arial" w:hAnsi="Arial" w:cs="Arial"/>
        </w:rPr>
      </w:pPr>
      <w:r w:rsidRPr="009C696E">
        <w:rPr>
          <w:rFonts w:ascii="Arial" w:hAnsi="Arial" w:cs="Arial"/>
        </w:rPr>
        <w:t xml:space="preserve">Při cestách na území právě jednoho kraje PID-&gt;PID, respektive IDS2-&gt;IDS2, platí pouze tarif daného kraje, kde cesta započala i skončila. </w:t>
      </w:r>
    </w:p>
    <w:p w14:paraId="63ED0571" w14:textId="5BD9F1D6" w:rsidR="009C696E" w:rsidRDefault="009C696E" w:rsidP="009C696E">
      <w:pPr>
        <w:jc w:val="both"/>
        <w:rPr>
          <w:rFonts w:ascii="Arial" w:hAnsi="Arial" w:cs="Arial"/>
        </w:rPr>
      </w:pPr>
    </w:p>
    <w:tbl>
      <w:tblPr>
        <w:tblStyle w:val="Mkatabulky"/>
        <w:tblW w:w="0" w:type="auto"/>
        <w:tblLook w:val="04A0" w:firstRow="1" w:lastRow="0" w:firstColumn="1" w:lastColumn="0" w:noHBand="0" w:noVBand="1"/>
      </w:tblPr>
      <w:tblGrid>
        <w:gridCol w:w="4389"/>
        <w:gridCol w:w="4671"/>
      </w:tblGrid>
      <w:tr w:rsidR="00E971C7" w14:paraId="1EC1AB18" w14:textId="77777777" w:rsidTr="00E971C7">
        <w:tc>
          <w:tcPr>
            <w:tcW w:w="4390" w:type="dxa"/>
          </w:tcPr>
          <w:p w14:paraId="223BD630"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PID – všechny kombinace cest mezi Z1, Z2, Z3</w:t>
            </w:r>
          </w:p>
        </w:tc>
        <w:tc>
          <w:tcPr>
            <w:tcW w:w="4672" w:type="dxa"/>
          </w:tcPr>
          <w:p w14:paraId="6C94AD1A"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PID (předplatné i jednotlivé)</w:t>
            </w:r>
          </w:p>
        </w:tc>
      </w:tr>
      <w:tr w:rsidR="00E971C7" w14:paraId="3778B3B4" w14:textId="77777777" w:rsidTr="00E971C7">
        <w:tc>
          <w:tcPr>
            <w:tcW w:w="4390" w:type="dxa"/>
          </w:tcPr>
          <w:p w14:paraId="06CD79E2"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sz w:val="22"/>
                <w:szCs w:val="22"/>
                <w:shd w:val="clear" w:color="auto" w:fill="FFFFFF"/>
              </w:rPr>
              <w:t>IDS2 – všechny kombinace mezi Z4, Z5, Z6</w:t>
            </w:r>
          </w:p>
        </w:tc>
        <w:tc>
          <w:tcPr>
            <w:tcW w:w="4672" w:type="dxa"/>
          </w:tcPr>
          <w:p w14:paraId="13C9957E" w14:textId="77777777" w:rsidR="00E971C7" w:rsidRPr="00E971C7" w:rsidRDefault="00E971C7" w:rsidP="00E971C7">
            <w:pPr>
              <w:ind w:firstLine="0"/>
              <w:rPr>
                <w:rStyle w:val="eop"/>
                <w:rFonts w:ascii="Arial" w:hAnsi="Arial" w:cs="Arial"/>
                <w:color w:val="000000"/>
                <w:sz w:val="22"/>
                <w:szCs w:val="22"/>
                <w:shd w:val="clear" w:color="auto" w:fill="FFFFFF"/>
              </w:rPr>
            </w:pPr>
            <w:r w:rsidRPr="00E971C7">
              <w:rPr>
                <w:rStyle w:val="eop"/>
                <w:rFonts w:ascii="Arial" w:hAnsi="Arial" w:cs="Arial"/>
                <w:color w:val="000000" w:themeColor="text1"/>
                <w:sz w:val="22"/>
                <w:szCs w:val="22"/>
              </w:rPr>
              <w:t>Platí jízdné pouze IDS2 (předplatné i jednotlivé)</w:t>
            </w:r>
          </w:p>
        </w:tc>
      </w:tr>
    </w:tbl>
    <w:p w14:paraId="16F6BF35" w14:textId="5733BFB4" w:rsidR="009C696E" w:rsidRDefault="009C696E" w:rsidP="009C696E">
      <w:pPr>
        <w:jc w:val="both"/>
        <w:rPr>
          <w:rFonts w:ascii="Arial" w:hAnsi="Arial" w:cs="Arial"/>
        </w:rPr>
      </w:pPr>
    </w:p>
    <w:p w14:paraId="774E4390" w14:textId="0C0FE1AD" w:rsidR="00E971C7" w:rsidRPr="009C696E" w:rsidRDefault="00E971C7" w:rsidP="009C696E">
      <w:pPr>
        <w:jc w:val="both"/>
        <w:rPr>
          <w:rFonts w:ascii="Arial" w:hAnsi="Arial" w:cs="Arial"/>
        </w:rPr>
      </w:pPr>
      <w:r>
        <w:rPr>
          <w:rFonts w:cs="Calibri"/>
          <w:noProof/>
          <w:color w:val="000000" w:themeColor="text1"/>
          <w:lang w:eastAsia="cs-CZ"/>
        </w:rPr>
        <mc:AlternateContent>
          <mc:Choice Requires="wpg">
            <w:drawing>
              <wp:inline distT="0" distB="0" distL="0" distR="0" wp14:anchorId="5851615E" wp14:editId="28346BCB">
                <wp:extent cx="5760720" cy="2292574"/>
                <wp:effectExtent l="0" t="0" r="30480" b="0"/>
                <wp:docPr id="4" name="Skupina 4"/>
                <wp:cNvGraphicFramePr/>
                <a:graphic xmlns:a="http://schemas.openxmlformats.org/drawingml/2006/main">
                  <a:graphicData uri="http://schemas.microsoft.com/office/word/2010/wordprocessingGroup">
                    <wpg:wgp>
                      <wpg:cNvGrpSpPr/>
                      <wpg:grpSpPr>
                        <a:xfrm>
                          <a:off x="0" y="0"/>
                          <a:ext cx="5760720" cy="2292574"/>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55A01366"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791525C4"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wps:txbx>
                        <wps:bodyPr wrap="square" rtlCol="0">
                          <a:noAutofit/>
                        </wps:bodyPr>
                      </wps:wsp>
                      <wps:wsp>
                        <wps:cNvPr id="3" name="Textové pole 3"/>
                        <wps:cNvSpPr txBox="1"/>
                        <wps:spPr>
                          <a:xfrm>
                            <a:off x="2495463" y="323385"/>
                            <a:ext cx="1250892" cy="355170"/>
                          </a:xfrm>
                          <a:prstGeom prst="rect">
                            <a:avLst/>
                          </a:prstGeom>
                          <a:solidFill>
                            <a:schemeClr val="lt1"/>
                          </a:solidFill>
                          <a:ln w="6350">
                            <a:noFill/>
                          </a:ln>
                        </wps:spPr>
                        <wps:txbx>
                          <w:txbxContent>
                            <w:p w14:paraId="3B56B7C1" w14:textId="77777777" w:rsidR="00F504AC" w:rsidRPr="00476023" w:rsidRDefault="00F504AC" w:rsidP="00E971C7">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D44228"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AA03E" w14:textId="77777777" w:rsidR="00F504AC" w:rsidRPr="00E971C7" w:rsidRDefault="00F504AC"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F2239D"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CF7CF"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B7567"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3B98C"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5D2147D" w14:textId="77777777" w:rsidR="00F504AC" w:rsidRPr="00476023" w:rsidRDefault="00F504AC"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7768D713" w14:textId="77777777" w:rsidR="00F504AC" w:rsidRPr="00E971C7" w:rsidRDefault="00F504AC"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wps:txbx>
                          <wps:bodyPr wrap="square" rtlCol="0">
                            <a:noAutofit/>
                          </wps:bodyPr>
                        </wps:wsp>
                      </wpg:grpSp>
                    </wpg:wgp>
                  </a:graphicData>
                </a:graphic>
              </wp:inline>
            </w:drawing>
          </mc:Choice>
          <mc:Fallback>
            <w:pict>
              <v:group w14:anchorId="5851615E" id="Skupina 4" o:spid="_x0000_s1026" style="width:453.6pt;height:180.5pt;mso-position-horizontal-relative:char;mso-position-vertical-relative:line"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55A01366"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791525C4" w14:textId="77777777" w:rsidR="00F504AC" w:rsidRPr="00476023" w:rsidRDefault="00F504AC" w:rsidP="00E971C7">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kupon/jízdenka IDS2</w:t>
                        </w:r>
                      </w:p>
                    </w:txbxContent>
                  </v:textbox>
                </v:shape>
                <v:shape id="Textové pole 3" o:spid="_x0000_s1029" type="#_x0000_t202" style="position:absolute;left:24954;top:3233;width:12509;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3B56B7C1" w14:textId="77777777" w:rsidR="00F504AC" w:rsidRPr="00476023" w:rsidRDefault="00F504AC" w:rsidP="00E971C7">
                        <w:pPr>
                          <w:rPr>
                            <w:rFonts w:ascii="Arial" w:hAnsi="Arial" w:cs="Arial"/>
                            <w:b/>
                            <w:sz w:val="24"/>
                            <w:szCs w:val="24"/>
                          </w:rPr>
                        </w:pPr>
                        <w:r w:rsidRPr="00476023">
                          <w:rPr>
                            <w:rFonts w:ascii="Arial" w:hAnsi="Arial"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08D44228"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51FAA03E" w14:textId="77777777" w:rsidR="00F504AC" w:rsidRPr="00E971C7" w:rsidRDefault="00F504AC" w:rsidP="00E971C7">
                            <w:pPr>
                              <w:pStyle w:val="Normlnweb"/>
                              <w:spacing w:before="0" w:beforeAutospacing="0" w:after="0" w:afterAutospacing="0"/>
                              <w:jc w:val="center"/>
                              <w:rPr>
                                <w:rFonts w:ascii="Arial" w:hAnsi="Arial" w:cs="Arial"/>
                                <w:color w:val="000000" w:themeColor="text1"/>
                                <w:kern w:val="24"/>
                                <w:sz w:val="22"/>
                                <w:szCs w:val="22"/>
                              </w:rPr>
                            </w:pPr>
                            <w:r w:rsidRPr="00E971C7">
                              <w:rPr>
                                <w:rFonts w:ascii="Arial" w:hAnsi="Arial" w:cs="Arial"/>
                                <w:color w:val="000000" w:themeColor="text1"/>
                                <w:kern w:val="24"/>
                                <w:sz w:val="22"/>
                                <w:szCs w:val="22"/>
                              </w:rPr>
                              <w:t xml:space="preserve">Z2 </w:t>
                            </w:r>
                          </w:p>
                          <w:p w14:paraId="16E24EB5" w14:textId="77777777" w:rsidR="00F504AC" w:rsidRPr="00E971C7" w:rsidRDefault="00F504AC" w:rsidP="00E971C7">
                            <w:pPr>
                              <w:pStyle w:val="Normlnweb"/>
                              <w:spacing w:before="0" w:beforeAutospacing="0" w:after="0" w:afterAutospacing="0"/>
                              <w:jc w:val="center"/>
                              <w:rPr>
                                <w:rFonts w:ascii="Arial" w:hAnsi="Arial" w:cs="Arial"/>
                                <w:sz w:val="22"/>
                                <w:szCs w:val="22"/>
                              </w:rPr>
                            </w:pPr>
                            <w:r w:rsidRPr="00E971C7">
                              <w:rPr>
                                <w:rFonts w:ascii="Arial" w:hAnsi="Arial" w:cs="Arial"/>
                                <w:color w:val="000000" w:themeColor="text1"/>
                                <w:kern w:val="24"/>
                                <w:sz w:val="22"/>
                                <w:szCs w:val="22"/>
                              </w:rPr>
                              <w:t>PID/IDS2</w:t>
                            </w:r>
                          </w:p>
                        </w:txbxContent>
                      </v:textbox>
                    </v:shape>
                    <v:shape id="Řečová bublina: obdélníkový bublinový popisek 8" o:spid="_x0000_s1036"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02F2239D"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37"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1E4CF7CF"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38"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09CB7567"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5D63B98C" w14:textId="77777777" w:rsidR="00F504AC" w:rsidRPr="00476023" w:rsidRDefault="00F504AC" w:rsidP="00E971C7">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55D2147D" w14:textId="77777777" w:rsidR="00F504AC" w:rsidRPr="00476023" w:rsidRDefault="00F504AC" w:rsidP="00E971C7">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7768D713" w14:textId="77777777" w:rsidR="00F504AC" w:rsidRPr="00E971C7" w:rsidRDefault="00F504AC" w:rsidP="00E971C7">
                          <w:pPr>
                            <w:pStyle w:val="Normlnweb"/>
                            <w:spacing w:before="0" w:beforeAutospacing="0" w:after="0" w:afterAutospacing="0"/>
                            <w:rPr>
                              <w:rFonts w:ascii="Arial" w:hAnsi="Arial" w:cs="Arial"/>
                            </w:rPr>
                          </w:pPr>
                          <w:r w:rsidRPr="00E971C7">
                            <w:rPr>
                              <w:rFonts w:ascii="Arial" w:hAnsi="Arial" w:cs="Arial"/>
                              <w:color w:val="00B050"/>
                              <w:kern w:val="24"/>
                            </w:rPr>
                            <w:t>Praha + Středočeský kraj</w:t>
                          </w:r>
                        </w:p>
                      </w:txbxContent>
                    </v:textbox>
                  </v:shape>
                </v:group>
                <w10:anchorlock/>
              </v:group>
            </w:pict>
          </mc:Fallback>
        </mc:AlternateContent>
      </w:r>
    </w:p>
    <w:p w14:paraId="29210678" w14:textId="77777777" w:rsidR="00476023" w:rsidRDefault="00476023" w:rsidP="009C696E">
      <w:pPr>
        <w:jc w:val="both"/>
        <w:rPr>
          <w:rFonts w:ascii="Arial" w:hAnsi="Arial" w:cs="Arial"/>
        </w:rPr>
      </w:pPr>
    </w:p>
    <w:p w14:paraId="13121119" w14:textId="45675B29" w:rsidR="009C696E" w:rsidRPr="00476023" w:rsidRDefault="009C696E" w:rsidP="009C696E">
      <w:pPr>
        <w:jc w:val="both"/>
        <w:rPr>
          <w:rFonts w:ascii="Arial" w:hAnsi="Arial" w:cs="Arial"/>
          <w:u w:val="single"/>
        </w:rPr>
      </w:pPr>
      <w:r w:rsidRPr="00476023">
        <w:rPr>
          <w:rFonts w:ascii="Arial" w:hAnsi="Arial" w:cs="Arial"/>
          <w:u w:val="single"/>
        </w:rPr>
        <w:t>Překryv tarifu Z2, Z3, Z4, Z5</w:t>
      </w:r>
    </w:p>
    <w:p w14:paraId="3726B271" w14:textId="77777777" w:rsidR="009C696E" w:rsidRPr="009C696E" w:rsidRDefault="009C696E" w:rsidP="009C696E">
      <w:pPr>
        <w:jc w:val="both"/>
        <w:rPr>
          <w:rFonts w:ascii="Arial" w:hAnsi="Arial" w:cs="Arial"/>
        </w:rPr>
      </w:pPr>
      <w:r w:rsidRPr="009C696E">
        <w:rPr>
          <w:rFonts w:ascii="Arial" w:hAnsi="Arial" w:cs="Arial"/>
        </w:rPr>
        <w:t>Zahrnuje cesty v obou směrech mezi Z2 – Z4, Z2 – Z5, Z3 – Z4, Z3 – Z5. Jedná se tedy o zastávky s překryvem tarifů a zároveň je podmínkou přejezd vozidla přes hranice krajů.</w:t>
      </w:r>
    </w:p>
    <w:p w14:paraId="62986207" w14:textId="77777777" w:rsidR="009C696E" w:rsidRPr="009C696E" w:rsidRDefault="009C696E" w:rsidP="00476023">
      <w:pPr>
        <w:ind w:left="705" w:hanging="705"/>
        <w:jc w:val="both"/>
        <w:rPr>
          <w:rFonts w:ascii="Arial" w:hAnsi="Arial" w:cs="Arial"/>
        </w:rPr>
      </w:pPr>
      <w:r w:rsidRPr="009C696E">
        <w:rPr>
          <w:rFonts w:ascii="Arial" w:hAnsi="Arial" w:cs="Arial"/>
        </w:rPr>
        <w:t>1.</w:t>
      </w:r>
      <w:r w:rsidRPr="009C696E">
        <w:rPr>
          <w:rFonts w:ascii="Arial" w:hAnsi="Arial" w:cs="Arial"/>
        </w:rPr>
        <w:tab/>
        <w:t xml:space="preserve">Při cestách přes hranice krajů v rámci překryvu je možné odbavení při nástupu dle tarifu PID i IDS2. </w:t>
      </w:r>
    </w:p>
    <w:p w14:paraId="0AF5A39A"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Primárně je nabízeno odbavení dle tarifu kraje, kde je cesta započata.</w:t>
      </w:r>
    </w:p>
    <w:p w14:paraId="0C92047E" w14:textId="77777777" w:rsidR="009C696E" w:rsidRPr="009C696E" w:rsidRDefault="009C696E" w:rsidP="009C696E">
      <w:pPr>
        <w:jc w:val="both"/>
        <w:rPr>
          <w:rFonts w:ascii="Arial" w:hAnsi="Arial" w:cs="Arial"/>
        </w:rPr>
      </w:pPr>
      <w:r w:rsidRPr="009C696E">
        <w:rPr>
          <w:rFonts w:ascii="Arial" w:hAnsi="Arial" w:cs="Arial"/>
        </w:rPr>
        <w:t>3.</w:t>
      </w:r>
      <w:r w:rsidRPr="009C696E">
        <w:rPr>
          <w:rFonts w:ascii="Arial" w:hAnsi="Arial" w:cs="Arial"/>
        </w:rPr>
        <w:tab/>
        <w:t>Cestující má možnost si tarif zvolit.</w:t>
      </w:r>
    </w:p>
    <w:p w14:paraId="58C31C6E" w14:textId="77777777" w:rsidR="009C696E" w:rsidRPr="009C696E" w:rsidRDefault="009C696E" w:rsidP="00476023">
      <w:pPr>
        <w:ind w:left="705" w:hanging="705"/>
        <w:jc w:val="both"/>
        <w:rPr>
          <w:rFonts w:ascii="Arial" w:hAnsi="Arial" w:cs="Arial"/>
        </w:rPr>
      </w:pPr>
      <w:r w:rsidRPr="009C696E">
        <w:rPr>
          <w:rFonts w:ascii="Arial" w:hAnsi="Arial" w:cs="Arial"/>
        </w:rPr>
        <w:t>4.</w:t>
      </w:r>
      <w:r w:rsidRPr="009C696E">
        <w:rPr>
          <w:rFonts w:ascii="Arial" w:hAnsi="Arial" w:cs="Arial"/>
        </w:rPr>
        <w:tab/>
        <w:t xml:space="preserve">Cena jízdního dokladu může být rozdílná dle směru a tarifu pakliže cestující nevyužije možnost volby tarifu dle bodu 3. </w:t>
      </w:r>
    </w:p>
    <w:p w14:paraId="50268CD0" w14:textId="77777777" w:rsidR="009C696E" w:rsidRPr="009C696E" w:rsidRDefault="009C696E" w:rsidP="00476023">
      <w:pPr>
        <w:ind w:left="705" w:hanging="705"/>
        <w:jc w:val="both"/>
        <w:rPr>
          <w:rFonts w:ascii="Arial" w:hAnsi="Arial" w:cs="Arial"/>
        </w:rPr>
      </w:pPr>
      <w:r w:rsidRPr="009C696E">
        <w:rPr>
          <w:rFonts w:ascii="Arial" w:hAnsi="Arial" w:cs="Arial"/>
        </w:rPr>
        <w:t>5.</w:t>
      </w:r>
      <w:r w:rsidRPr="009C696E">
        <w:rPr>
          <w:rFonts w:ascii="Arial" w:hAnsi="Arial" w:cs="Arial"/>
        </w:rPr>
        <w:tab/>
        <w:t xml:space="preserve">Možnost kombinace tarifu PID a IDS2 např. předplatné PID + dokoupení jednorázového jízdného PID, popřípadě IDS2, zvolí-li si cestující. </w:t>
      </w:r>
    </w:p>
    <w:p w14:paraId="71F4F422" w14:textId="15B812CC" w:rsidR="009C696E" w:rsidRDefault="009C696E" w:rsidP="009C696E">
      <w:pPr>
        <w:jc w:val="both"/>
        <w:rPr>
          <w:rFonts w:ascii="Arial" w:hAnsi="Arial" w:cs="Arial"/>
        </w:rPr>
      </w:pPr>
      <w:r w:rsidRPr="009C696E">
        <w:rPr>
          <w:rFonts w:ascii="Arial" w:hAnsi="Arial" w:cs="Arial"/>
        </w:rPr>
        <w:t xml:space="preserve"> </w:t>
      </w:r>
    </w:p>
    <w:p w14:paraId="51B5CD56" w14:textId="060BD262" w:rsidR="00476023" w:rsidRDefault="00476023" w:rsidP="009C696E">
      <w:pPr>
        <w:jc w:val="both"/>
        <w:rPr>
          <w:rFonts w:ascii="Arial" w:hAnsi="Arial" w:cs="Arial"/>
        </w:rPr>
      </w:pPr>
      <w:r>
        <w:rPr>
          <w:noProof/>
          <w:lang w:eastAsia="cs-CZ"/>
        </w:rPr>
        <mc:AlternateContent>
          <mc:Choice Requires="wpg">
            <w:drawing>
              <wp:inline distT="0" distB="0" distL="0" distR="0" wp14:anchorId="0E92AF7A" wp14:editId="3C1CFC45">
                <wp:extent cx="5760720" cy="3291840"/>
                <wp:effectExtent l="0" t="0" r="30480" b="3810"/>
                <wp:docPr id="1388819589" name="Skupina 1388819589"/>
                <wp:cNvGraphicFramePr/>
                <a:graphic xmlns:a="http://schemas.openxmlformats.org/drawingml/2006/main">
                  <a:graphicData uri="http://schemas.microsoft.com/office/word/2010/wordprocessingGroup">
                    <wpg:wgp>
                      <wpg:cNvGrpSpPr/>
                      <wpg:grpSpPr>
                        <a:xfrm>
                          <a:off x="0" y="0"/>
                          <a:ext cx="5760720" cy="3291840"/>
                          <a:chOff x="0" y="129332"/>
                          <a:chExt cx="6233160" cy="3497788"/>
                        </a:xfrm>
                      </wpg:grpSpPr>
                      <wpg:grpSp>
                        <wpg:cNvPr id="1388819590" name="Skupina 1388819590"/>
                        <wpg:cNvGrpSpPr/>
                        <wpg:grpSpPr>
                          <a:xfrm>
                            <a:off x="0" y="129332"/>
                            <a:ext cx="6233160" cy="3497788"/>
                            <a:chOff x="0" y="129332"/>
                            <a:chExt cx="6233160" cy="3497788"/>
                          </a:xfrm>
                        </wpg:grpSpPr>
                        <wpg:grpSp>
                          <wpg:cNvPr id="1388819591" name="Skupina 1388819591"/>
                          <wpg:cNvGrpSpPr/>
                          <wpg:grpSpPr>
                            <a:xfrm>
                              <a:off x="0" y="129332"/>
                              <a:ext cx="6233160" cy="2408128"/>
                              <a:chOff x="0" y="129332"/>
                              <a:chExt cx="6233160" cy="2408128"/>
                            </a:xfrm>
                          </wpg:grpSpPr>
                          <wps:wsp>
                            <wps:cNvPr id="1388819592"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2FC9BB46"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wps:txbx>
                            <wps:bodyPr wrap="square" rtlCol="0">
                              <a:noAutofit/>
                            </wps:bodyPr>
                          </wps:wsp>
                          <wps:wsp>
                            <wps:cNvPr id="1388819593"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69222F6A"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wps:txbx>
                            <wps:bodyPr wrap="square" rtlCol="0">
                              <a:noAutofit/>
                            </wps:bodyPr>
                          </wps:wsp>
                          <wpg:grpSp>
                            <wpg:cNvPr id="138881959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388819595" name="Skupina 138881959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96" name="Přímá spojnice 138881959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9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81DE2E"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wps:txbx>
                                <wps:bodyPr rtlCol="0" anchor="ctr"/>
                              </wps:wsp>
                              <wps:wsp>
                                <wps:cNvPr id="138881959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358166" w14:textId="77777777" w:rsidR="00F504AC" w:rsidRPr="00476023" w:rsidRDefault="00F504AC"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wps:txbx>
                                <wps:bodyPr rtlCol="0" anchor="ctr"/>
                              </wps:wsp>
                              <wps:wsp>
                                <wps:cNvPr id="1388819599"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14D87D"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wps:txbx>
                                <wps:bodyPr rtlCol="0" anchor="ctr"/>
                              </wps:wsp>
                              <wps:wsp>
                                <wps:cNvPr id="1388819600"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C1F86B"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wps:txbx>
                                <wps:bodyPr rtlCol="0" anchor="ctr"/>
                              </wps:wsp>
                              <wps:wsp>
                                <wps:cNvPr id="1388819601"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6405E0"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wps:txbx>
                                <wps:bodyPr rtlCol="0" anchor="ctr"/>
                              </wps:wsp>
                              <wps:wsp>
                                <wps:cNvPr id="1388819602"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23685"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wps:txbx>
                                <wps:bodyPr rtlCol="0" anchor="ctr"/>
                              </wps:wsp>
                            </wpg:grpSp>
                            <wps:wsp>
                              <wps:cNvPr id="1388819603" name="Přímá spojnice 1388819603">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604" name="Přímá spojnice 1388819604">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605"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A32657B"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wps:txbx>
                              <wps:bodyPr wrap="square" rtlCol="0">
                                <a:noAutofit/>
                              </wps:bodyPr>
                            </wps:wsp>
                            <wps:wsp>
                              <wps:cNvPr id="1388819606"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3A6BFF5E"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wps:txbx>
                              <wps:bodyPr wrap="square" rtlCol="0">
                                <a:noAutofit/>
                              </wps:bodyPr>
                            </wps:wsp>
                          </wpg:grpSp>
                          <wps:wsp>
                            <wps:cNvPr id="1388819607" name="Textové pole 1388819607"/>
                            <wps:cNvSpPr txBox="1"/>
                            <wps:spPr>
                              <a:xfrm>
                                <a:off x="2366607" y="129332"/>
                                <a:ext cx="1323668" cy="317969"/>
                              </a:xfrm>
                              <a:prstGeom prst="rect">
                                <a:avLst/>
                              </a:prstGeom>
                              <a:solidFill>
                                <a:schemeClr val="lt1"/>
                              </a:solidFill>
                              <a:ln w="6350">
                                <a:noFill/>
                              </a:ln>
                            </wps:spPr>
                            <wps:txbx>
                              <w:txbxContent>
                                <w:p w14:paraId="5C309143" w14:textId="77777777" w:rsidR="00F504AC" w:rsidRPr="00476023" w:rsidRDefault="00F504AC" w:rsidP="00476023">
                                  <w:pPr>
                                    <w:rPr>
                                      <w:rFonts w:ascii="Arial" w:hAnsi="Arial" w:cs="Arial"/>
                                      <w:b/>
                                      <w:sz w:val="24"/>
                                      <w:szCs w:val="24"/>
                                    </w:rPr>
                                  </w:pPr>
                                  <w:r w:rsidRPr="00476023">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8819608" name="Šipka dolů 1388819608"/>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09"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4E41A88E" w14:textId="77777777" w:rsidR="00F504AC" w:rsidRPr="00476023" w:rsidRDefault="00F504AC"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wps:txbx>
                          <wps:bodyPr wrap="square" rtlCol="0">
                            <a:noAutofit/>
                          </wps:bodyPr>
                        </wps:wsp>
                        <wps:wsp>
                          <wps:cNvPr id="1388819610" name="Obdélník 1388819610"/>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47EC3B08" w14:textId="77777777" w:rsidR="00F504AC" w:rsidRPr="00476023" w:rsidRDefault="00F504AC" w:rsidP="00476023">
                                <w:pPr>
                                  <w:jc w:val="center"/>
                                  <w:rPr>
                                    <w:rFonts w:ascii="Arial" w:hAnsi="Arial" w:cs="Arial"/>
                                    <w:sz w:val="20"/>
                                    <w:szCs w:val="20"/>
                                  </w:rPr>
                                </w:pPr>
                                <w:r w:rsidRPr="00476023">
                                  <w:rPr>
                                    <w:rFonts w:ascii="Arial" w:hAnsi="Arial" w:cs="Arial"/>
                                    <w:sz w:val="20"/>
                                    <w:szCs w:val="20"/>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1" name="Obdélník 1388819611"/>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A18DE1"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2" name="Obdélník 1388819612"/>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CC0C2"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88819613" name="Šipka doprava 1388819613"/>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614" name="Šipka doleva 1388819614"/>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E92AF7A" id="Skupina 1388819589" o:spid="_x0000_s1044" style="width:453.6pt;height:259.2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">
                <v:group id="Skupina 138881959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">
                  <v:group id="Skupina 1388819591"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" fillcolor="#ffc000" stroked="f">
                      <v:textbox>
                        <w:txbxContent>
                          <w:p w14:paraId="2FC9BB46"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" fillcolor="#a8d08d [1945]" stroked="f">
                      <v:textbox>
                        <w:txbxContent>
                          <w:p w14:paraId="69222F6A" w14:textId="77777777" w:rsidR="00F504AC" w:rsidRPr="00476023" w:rsidRDefault="00F504AC" w:rsidP="00476023">
                            <w:pPr>
                              <w:pStyle w:val="Normlnweb"/>
                              <w:spacing w:before="0" w:beforeAutospacing="0" w:after="0" w:afterAutospacing="0"/>
                              <w:rPr>
                                <w:rFonts w:ascii="Arial" w:hAnsi="Arial" w:cs="Arial"/>
                                <w:sz w:val="22"/>
                                <w:szCs w:val="22"/>
                              </w:rPr>
                            </w:pPr>
                            <w:r w:rsidRPr="00476023">
                              <w:rPr>
                                <w:rFonts w:ascii="Arial" w:hAnsi="Arial" w:cs="Arial"/>
                                <w:color w:val="000000" w:themeColor="text1"/>
                                <w:kern w:val="24"/>
                                <w:sz w:val="22"/>
                                <w:szCs w:val="22"/>
                              </w:rPr>
                              <w:t>Časový kupon/jízdní doklad IDS2</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">
                      <v:group id="Skupina 138881959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">
                        <v:line id="Přímá spojnice 138881959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" adj="6300,24300" filled="f" strokecolor="#5b9bd5 [3204]" strokeweight="1pt">
                          <v:textbox>
                            <w:txbxContent>
                              <w:p w14:paraId="5F81DE2E"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" adj="6300,24300" filled="f" strokecolor="#5b9bd5 [3204]" strokeweight="1pt">
                          <v:textbox>
                            <w:txbxContent>
                              <w:p w14:paraId="14358166" w14:textId="77777777" w:rsidR="00F504AC" w:rsidRPr="00476023" w:rsidRDefault="00F504AC" w:rsidP="00476023">
                                <w:pPr>
                                  <w:pStyle w:val="Normlnweb"/>
                                  <w:spacing w:before="0" w:beforeAutospacing="0" w:after="0" w:afterAutospacing="0"/>
                                  <w:jc w:val="center"/>
                                  <w:rPr>
                                    <w:rFonts w:ascii="Arial" w:hAnsi="Arial" w:cs="Arial"/>
                                    <w:color w:val="000000" w:themeColor="text1"/>
                                    <w:kern w:val="24"/>
                                    <w:sz w:val="22"/>
                                    <w:szCs w:val="22"/>
                                  </w:rPr>
                                </w:pPr>
                                <w:r w:rsidRPr="00476023">
                                  <w:rPr>
                                    <w:rFonts w:ascii="Arial" w:hAnsi="Arial" w:cs="Arial"/>
                                    <w:color w:val="000000" w:themeColor="text1"/>
                                    <w:kern w:val="24"/>
                                    <w:sz w:val="22"/>
                                    <w:szCs w:val="22"/>
                                  </w:rPr>
                                  <w:t xml:space="preserve">Z2 </w:t>
                                </w:r>
                              </w:p>
                              <w:p w14:paraId="63B1F51A"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PID/IDS2</w:t>
                                </w:r>
                              </w:p>
                            </w:txbxContent>
                          </v:textbox>
                        </v:shape>
                        <v:shape id="Řečová bublina: obdélníkový bublinový popisek 8" o:spid="_x0000_s105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" adj="6300,24300" filled="f" strokecolor="#5b9bd5 [3204]" strokeweight="1pt">
                          <v:textbox>
                            <w:txbxContent>
                              <w:p w14:paraId="3D14D87D"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Z3 PID/IDS2</w:t>
                                </w:r>
                              </w:p>
                            </w:txbxContent>
                          </v:textbox>
                        </v:shape>
                        <v:shape id="Řečová bublina: obdélníkový bublinový popisek 11" o:spid="_x0000_s105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" adj="6300,24300" filled="f" strokecolor="#5b9bd5 [3204]" strokeweight="1pt">
                          <v:textbox>
                            <w:txbxContent>
                              <w:p w14:paraId="63C1F86B"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Z4 PID/IDS2</w:t>
                                </w:r>
                              </w:p>
                            </w:txbxContent>
                          </v:textbox>
                        </v:shape>
                        <v:shape id="Řečová bublina: obdélníkový bublinový popisek 12" o:spid="_x0000_s105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" adj="6300,24300" filled="f" strokecolor="#5b9bd5 [3204]" strokeweight="1pt">
                          <v:textbox>
                            <w:txbxContent>
                              <w:p w14:paraId="236405E0"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Z5 PID/IDS2</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" adj="6300,24300" filled="f" strokecolor="#5b9bd5 [3204]" strokeweight="1pt">
                          <v:textbox>
                            <w:txbxContent>
                              <w:p w14:paraId="4F423685" w14:textId="77777777" w:rsidR="00F504AC" w:rsidRPr="00476023" w:rsidRDefault="00F504AC" w:rsidP="00476023">
                                <w:pPr>
                                  <w:pStyle w:val="Normlnweb"/>
                                  <w:spacing w:before="0" w:beforeAutospacing="0" w:after="0" w:afterAutospacing="0"/>
                                  <w:jc w:val="center"/>
                                  <w:rPr>
                                    <w:rFonts w:ascii="Arial" w:hAnsi="Arial" w:cs="Arial"/>
                                    <w:sz w:val="22"/>
                                    <w:szCs w:val="22"/>
                                  </w:rPr>
                                </w:pPr>
                                <w:r w:rsidRPr="00476023">
                                  <w:rPr>
                                    <w:rFonts w:ascii="Arial" w:hAnsi="Arial" w:cs="Arial"/>
                                    <w:color w:val="000000" w:themeColor="text1"/>
                                    <w:kern w:val="24"/>
                                    <w:sz w:val="22"/>
                                    <w:szCs w:val="22"/>
                                  </w:rPr>
                                  <w:t>Z6 IDS2</w:t>
                                </w:r>
                              </w:p>
                            </w:txbxContent>
                          </v:textbox>
                        </v:shape>
                      </v:group>
                      <v:line id="Přímá spojnice 1388819603"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" strokecolor="#00b050" strokeweight="1.5pt">
                        <v:stroke joinstyle="miter"/>
                        <o:lock v:ext="edit" shapetype="f"/>
                      </v:line>
                      <v:line id="Přímá spojnice 1388819604"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" filled="f" stroked="f">
                        <v:textbox>
                          <w:txbxContent>
                            <w:p w14:paraId="3A32657B"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" filled="f" stroked="f">
                        <v:textbox>
                          <w:txbxContent>
                            <w:p w14:paraId="3A6BFF5E" w14:textId="77777777" w:rsidR="00F504AC" w:rsidRPr="00476023" w:rsidRDefault="00F504AC" w:rsidP="00476023">
                              <w:pPr>
                                <w:pStyle w:val="Normlnweb"/>
                                <w:spacing w:before="0" w:beforeAutospacing="0" w:after="0" w:afterAutospacing="0"/>
                                <w:rPr>
                                  <w:rFonts w:ascii="Arial" w:hAnsi="Arial" w:cs="Arial"/>
                                </w:rPr>
                              </w:pPr>
                              <w:r w:rsidRPr="00476023">
                                <w:rPr>
                                  <w:rFonts w:ascii="Arial" w:hAnsi="Arial" w:cs="Arial"/>
                                  <w:color w:val="00B050"/>
                                  <w:kern w:val="24"/>
                                </w:rPr>
                                <w:t>Středočeský kraj</w:t>
                              </w:r>
                            </w:p>
                          </w:txbxContent>
                        </v:textbox>
                      </v:shape>
                    </v:group>
                    <v:shape id="Textové pole 1388819607" o:spid="_x0000_s1062" type="#_x0000_t202" style="position:absolute;left:23666;top:1293;width:13236;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" fillcolor="white [3201]" stroked="f" strokeweight=".5pt">
                      <v:textbox>
                        <w:txbxContent>
                          <w:p w14:paraId="5C309143" w14:textId="77777777" w:rsidR="00F504AC" w:rsidRPr="00476023" w:rsidRDefault="00F504AC" w:rsidP="00476023">
                            <w:pPr>
                              <w:rPr>
                                <w:rFonts w:ascii="Arial" w:hAnsi="Arial" w:cs="Arial"/>
                                <w:b/>
                                <w:sz w:val="24"/>
                                <w:szCs w:val="24"/>
                              </w:rPr>
                            </w:pPr>
                            <w:r w:rsidRPr="00476023">
                              <w:rPr>
                                <w:rFonts w:ascii="Arial" w:hAnsi="Arial" w:cs="Arial"/>
                                <w:b/>
                                <w:sz w:val="24"/>
                                <w:szCs w:val="24"/>
                              </w:rPr>
                              <w:t>Hranice krajů</w:t>
                            </w:r>
                          </w:p>
                        </w:txbxContent>
                      </v:textbox>
                    </v:shape>
                    <v:shape id="Šipka dolů 1388819608"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" fillcolor="#a8d08d [1945]" stroked="f">
                    <v:textbox>
                      <w:txbxContent>
                        <w:p w14:paraId="4E41A88E" w14:textId="77777777" w:rsidR="00F504AC" w:rsidRPr="00476023" w:rsidRDefault="00F504AC" w:rsidP="00476023">
                          <w:pPr>
                            <w:pStyle w:val="Normlnweb"/>
                            <w:spacing w:before="0" w:beforeAutospacing="0" w:after="0" w:afterAutospacing="0"/>
                            <w:jc w:val="center"/>
                            <w:rPr>
                              <w:rFonts w:ascii="Arial" w:hAnsi="Arial" w:cs="Arial"/>
                              <w:sz w:val="17"/>
                              <w:szCs w:val="17"/>
                            </w:rPr>
                          </w:pPr>
                          <w:r w:rsidRPr="00476023">
                            <w:rPr>
                              <w:rFonts w:ascii="Arial" w:hAnsi="Arial" w:cs="Arial"/>
                              <w:color w:val="000000" w:themeColor="text1"/>
                              <w:kern w:val="24"/>
                              <w:sz w:val="17"/>
                              <w:szCs w:val="17"/>
                            </w:rPr>
                            <w:t>Časový kupon/jízdenka IDS2</w:t>
                          </w:r>
                        </w:p>
                      </w:txbxContent>
                    </v:textbox>
                  </v:shape>
                  <v:rect id="Obdélník 1388819610"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" fillcolor="#ffc000" strokecolor="#ffc000" strokeweight="1pt">
                    <v:textbox>
                      <w:txbxContent>
                        <w:p w14:paraId="47EC3B08" w14:textId="77777777" w:rsidR="00F504AC" w:rsidRPr="00476023" w:rsidRDefault="00F504AC" w:rsidP="00476023">
                          <w:pPr>
                            <w:jc w:val="center"/>
                            <w:rPr>
                              <w:rFonts w:ascii="Arial" w:hAnsi="Arial" w:cs="Arial"/>
                              <w:sz w:val="20"/>
                              <w:szCs w:val="20"/>
                            </w:rPr>
                          </w:pPr>
                          <w:r w:rsidRPr="00476023">
                            <w:rPr>
                              <w:rFonts w:ascii="Arial" w:hAnsi="Arial" w:cs="Arial"/>
                              <w:sz w:val="20"/>
                              <w:szCs w:val="20"/>
                            </w:rPr>
                            <w:t>Časový kupon/jízdní doklad PID</w:t>
                          </w:r>
                        </w:p>
                      </w:txbxContent>
                    </v:textbox>
                  </v:rect>
                  <v:rect id="Obdélník 1388819611"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" filled="f" strokecolor="#ffc000" strokeweight="1pt">
                    <v:textbox>
                      <w:txbxContent>
                        <w:p w14:paraId="4CA18DE1"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rect id="Obdélník 1388819612"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" filled="f" strokecolor="#a8d08d [1945]" strokeweight="1pt">
                    <v:textbox>
                      <w:txbxContent>
                        <w:p w14:paraId="6CCCC0C2" w14:textId="77777777" w:rsidR="00F504AC" w:rsidRPr="00476023" w:rsidRDefault="00F504AC" w:rsidP="00476023">
                          <w:pPr>
                            <w:jc w:val="center"/>
                            <w:rPr>
                              <w:rFonts w:ascii="Arial" w:hAnsi="Arial" w:cs="Arial"/>
                              <w:color w:val="0D0D0D" w:themeColor="text1" w:themeTint="F2"/>
                              <w:sz w:val="20"/>
                              <w:szCs w:val="20"/>
                            </w:rPr>
                          </w:pPr>
                          <w:r w:rsidRPr="00476023">
                            <w:rPr>
                              <w:rFonts w:ascii="Arial" w:hAnsi="Arial" w:cs="Arial"/>
                              <w:color w:val="0D0D0D" w:themeColor="text1" w:themeTint="F2"/>
                              <w:sz w:val="20"/>
                              <w:szCs w:val="20"/>
                            </w:rPr>
                            <w:t>Nutno dokoupit jízdní</w:t>
                          </w:r>
                          <w:r w:rsidRPr="00476023">
                            <w:rPr>
                              <w:rFonts w:ascii="Arial" w:hAnsi="Arial" w:cs="Arial"/>
                              <w:color w:val="0D0D0D" w:themeColor="text1" w:themeTint="F2"/>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6023">
                            <w:rPr>
                              <w:rFonts w:ascii="Arial" w:hAnsi="Arial" w:cs="Arial"/>
                              <w:color w:val="0D0D0D" w:themeColor="text1" w:themeTint="F2"/>
                              <w:sz w:val="20"/>
                              <w:szCs w:val="20"/>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388819613"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388819614"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" adj="3671" fillcolor="#a8d08d [1945]" strokecolor="#a8d08d [1945]" strokeweight="1pt"/>
                <w10:anchorlock/>
              </v:group>
            </w:pict>
          </mc:Fallback>
        </mc:AlternateContent>
      </w:r>
    </w:p>
    <w:p w14:paraId="1C58343B" w14:textId="77777777" w:rsidR="00476023" w:rsidRPr="009C696E" w:rsidRDefault="00476023" w:rsidP="009C696E">
      <w:pPr>
        <w:jc w:val="both"/>
        <w:rPr>
          <w:rFonts w:ascii="Arial" w:hAnsi="Arial" w:cs="Arial"/>
        </w:rPr>
      </w:pPr>
    </w:p>
    <w:p w14:paraId="5D469DC2" w14:textId="194C6352" w:rsid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228B0A4C" w14:textId="77777777" w:rsidR="00476023" w:rsidRPr="009C696E" w:rsidRDefault="00476023" w:rsidP="009C696E">
      <w:pPr>
        <w:jc w:val="both"/>
        <w:rPr>
          <w:rFonts w:ascii="Arial" w:hAnsi="Arial" w:cs="Arial"/>
        </w:rPr>
      </w:pPr>
    </w:p>
    <w:p w14:paraId="791EFA68" w14:textId="77777777" w:rsidR="009C696E" w:rsidRPr="00476023" w:rsidRDefault="009C696E" w:rsidP="009C696E">
      <w:pPr>
        <w:jc w:val="both"/>
        <w:rPr>
          <w:rFonts w:ascii="Arial" w:hAnsi="Arial" w:cs="Arial"/>
          <w:u w:val="single"/>
        </w:rPr>
      </w:pPr>
      <w:r w:rsidRPr="00476023">
        <w:rPr>
          <w:rFonts w:ascii="Arial" w:hAnsi="Arial" w:cs="Arial"/>
          <w:u w:val="single"/>
        </w:rPr>
        <w:t>Cesty nad rámec překryvu</w:t>
      </w:r>
    </w:p>
    <w:p w14:paraId="34796D4E" w14:textId="77777777" w:rsidR="009C696E" w:rsidRPr="009C696E" w:rsidRDefault="009C696E" w:rsidP="009C696E">
      <w:pPr>
        <w:jc w:val="both"/>
        <w:rPr>
          <w:rFonts w:ascii="Arial" w:hAnsi="Arial" w:cs="Arial"/>
        </w:rPr>
      </w:pPr>
      <w:r w:rsidRPr="009C696E">
        <w:rPr>
          <w:rFonts w:ascii="Arial" w:hAnsi="Arial" w:cs="Arial"/>
        </w:rPr>
        <w:t xml:space="preserve">Zahrnuje cesty v obou směrech mezi Z1 – Z4, Z1 – Z5, Z1 – Z6, Z2 – Z6, Z3 – Z6 </w:t>
      </w:r>
    </w:p>
    <w:p w14:paraId="31631730"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Hraniční zastávka je poslední zastávka v rámci překryvu na lince (Z5 ve směru PID – IDS2, Z2 ve směru IDS2 – PID). Na každé lince jsou tedy právě dvě hraniční zastávky (každý směr jedna).</w:t>
      </w:r>
    </w:p>
    <w:p w14:paraId="417D5BB6" w14:textId="77777777" w:rsidR="009C696E" w:rsidRPr="009C696E" w:rsidRDefault="009C696E" w:rsidP="009C696E">
      <w:pPr>
        <w:jc w:val="both"/>
        <w:rPr>
          <w:rFonts w:ascii="Arial" w:hAnsi="Arial" w:cs="Arial"/>
        </w:rPr>
      </w:pPr>
      <w:r w:rsidRPr="009C696E">
        <w:rPr>
          <w:rFonts w:ascii="Arial" w:hAnsi="Arial" w:cs="Arial"/>
        </w:rPr>
        <w:t>-</w:t>
      </w:r>
      <w:r w:rsidRPr="009C696E">
        <w:rPr>
          <w:rFonts w:ascii="Arial" w:hAnsi="Arial" w:cs="Arial"/>
        </w:rPr>
        <w:tab/>
        <w:t>Cena jízdného na stejné lince a trase na stejné relaci se může lišit:</w:t>
      </w:r>
    </w:p>
    <w:p w14:paraId="013435B4" w14:textId="77777777" w:rsidR="009C696E" w:rsidRPr="009C696E" w:rsidRDefault="009C696E" w:rsidP="00476023">
      <w:pPr>
        <w:ind w:left="705" w:hanging="705"/>
        <w:jc w:val="both"/>
        <w:rPr>
          <w:rFonts w:ascii="Arial" w:hAnsi="Arial" w:cs="Arial"/>
        </w:rPr>
      </w:pPr>
      <w:r w:rsidRPr="009C696E">
        <w:rPr>
          <w:rFonts w:ascii="Arial" w:hAnsi="Arial" w:cs="Arial"/>
        </w:rPr>
        <w:t>-</w:t>
      </w:r>
      <w:r w:rsidRPr="009C696E">
        <w:rPr>
          <w:rFonts w:ascii="Arial" w:hAnsi="Arial" w:cs="Arial"/>
        </w:rPr>
        <w:tab/>
        <w:t xml:space="preserve">Cestující bude odbaven na celou trasu již při nástupu do vozidla. Odbavit lze všechny typy jízdních dokladů obou IDS (elektronické i papírové). </w:t>
      </w:r>
    </w:p>
    <w:p w14:paraId="4AFCF309" w14:textId="77777777" w:rsidR="009C696E" w:rsidRPr="009C696E" w:rsidRDefault="009C696E" w:rsidP="009C696E">
      <w:pPr>
        <w:jc w:val="both"/>
        <w:rPr>
          <w:rFonts w:ascii="Arial" w:hAnsi="Arial" w:cs="Arial"/>
        </w:rPr>
      </w:pPr>
      <w:r w:rsidRPr="009C696E">
        <w:rPr>
          <w:rFonts w:ascii="Arial" w:hAnsi="Arial" w:cs="Arial"/>
        </w:rPr>
        <w:t>Jízdní doklad</w:t>
      </w:r>
    </w:p>
    <w:p w14:paraId="65048665" w14:textId="77777777" w:rsidR="009C696E" w:rsidRPr="009C696E" w:rsidRDefault="009C696E" w:rsidP="009C696E">
      <w:pPr>
        <w:jc w:val="both"/>
        <w:rPr>
          <w:rFonts w:ascii="Arial" w:hAnsi="Arial" w:cs="Arial"/>
        </w:rPr>
      </w:pPr>
      <w:r w:rsidRPr="009C696E">
        <w:rPr>
          <w:rFonts w:ascii="Arial" w:hAnsi="Arial" w:cs="Arial"/>
        </w:rPr>
        <w:t>1.</w:t>
      </w:r>
      <w:r w:rsidRPr="009C696E">
        <w:rPr>
          <w:rFonts w:ascii="Arial" w:hAnsi="Arial" w:cs="Arial"/>
        </w:rPr>
        <w:tab/>
        <w:t>Primárně je nabízeno odbavení dle tarifu kraje, kde je cesta započata.</w:t>
      </w:r>
    </w:p>
    <w:p w14:paraId="79A4CC18" w14:textId="77777777" w:rsidR="009C696E" w:rsidRPr="009C696E" w:rsidRDefault="009C696E" w:rsidP="009C696E">
      <w:pPr>
        <w:jc w:val="both"/>
        <w:rPr>
          <w:rFonts w:ascii="Arial" w:hAnsi="Arial" w:cs="Arial"/>
        </w:rPr>
      </w:pPr>
      <w:r w:rsidRPr="009C696E">
        <w:rPr>
          <w:rFonts w:ascii="Arial" w:hAnsi="Arial" w:cs="Arial"/>
        </w:rPr>
        <w:t>2.</w:t>
      </w:r>
      <w:r w:rsidRPr="009C696E">
        <w:rPr>
          <w:rFonts w:ascii="Arial" w:hAnsi="Arial" w:cs="Arial"/>
        </w:rPr>
        <w:tab/>
        <w:t>Cestující má možnost si zvolit tarif jízdního dokladu.</w:t>
      </w:r>
    </w:p>
    <w:p w14:paraId="4236BB24" w14:textId="4C0EDB1A" w:rsidR="009C696E" w:rsidRPr="009C696E" w:rsidRDefault="009C696E" w:rsidP="00476023">
      <w:pPr>
        <w:ind w:left="705" w:hanging="705"/>
        <w:jc w:val="both"/>
        <w:rPr>
          <w:rFonts w:ascii="Arial" w:hAnsi="Arial" w:cs="Arial"/>
        </w:rPr>
      </w:pPr>
      <w:r w:rsidRPr="009C696E">
        <w:rPr>
          <w:rFonts w:ascii="Arial" w:hAnsi="Arial" w:cs="Arial"/>
        </w:rPr>
        <w:t>3.</w:t>
      </w:r>
      <w:r w:rsidRPr="009C696E">
        <w:rPr>
          <w:rFonts w:ascii="Arial" w:hAnsi="Arial" w:cs="Arial"/>
        </w:rPr>
        <w:tab/>
        <w:t>Pokud má cestující jízdní doklad na část/části trasy, musí mu být umožněno jízdní doklad využít, řidič mu vydá jízdní doklad pro zbývající úsek cesty. Primárně je nabízeno odbavení dle tarifu kraje, ve kterém jízd</w:t>
      </w:r>
      <w:r w:rsidR="00476023">
        <w:rPr>
          <w:rFonts w:ascii="Arial" w:hAnsi="Arial" w:cs="Arial"/>
        </w:rPr>
        <w:t>ní doklad začíná svou platnost.</w:t>
      </w:r>
    </w:p>
    <w:p w14:paraId="48B628D2" w14:textId="77777777" w:rsidR="009C696E" w:rsidRPr="009C696E" w:rsidRDefault="009C696E" w:rsidP="009C696E">
      <w:pPr>
        <w:jc w:val="both"/>
        <w:rPr>
          <w:rFonts w:ascii="Arial" w:hAnsi="Arial" w:cs="Arial"/>
        </w:rPr>
      </w:pPr>
    </w:p>
    <w:p w14:paraId="0F48EAD7" w14:textId="5C464AD5" w:rsidR="009C696E" w:rsidRPr="009C696E" w:rsidRDefault="00ED42EF" w:rsidP="009C696E">
      <w:pPr>
        <w:jc w:val="both"/>
        <w:rPr>
          <w:rFonts w:ascii="Arial" w:hAnsi="Arial" w:cs="Arial"/>
        </w:rPr>
      </w:pPr>
      <w:r>
        <w:rPr>
          <w:rFonts w:asciiTheme="minorHAnsi" w:hAnsiTheme="minorHAnsi" w:cstheme="minorHAnsi"/>
          <w:noProof/>
          <w:lang w:eastAsia="cs-CZ"/>
        </w:rPr>
        <mc:AlternateContent>
          <mc:Choice Requires="wpg">
            <w:drawing>
              <wp:anchor distT="0" distB="0" distL="114300" distR="114300" simplePos="0" relativeHeight="251661312" behindDoc="0" locked="0" layoutInCell="1" allowOverlap="1" wp14:anchorId="0FB1BA54" wp14:editId="4805D0A2">
                <wp:simplePos x="0" y="0"/>
                <wp:positionH relativeFrom="column">
                  <wp:posOffset>-4445</wp:posOffset>
                </wp:positionH>
                <wp:positionV relativeFrom="paragraph">
                  <wp:posOffset>-4445</wp:posOffset>
                </wp:positionV>
                <wp:extent cx="6102350" cy="5108478"/>
                <wp:effectExtent l="0" t="0" r="31750" b="16510"/>
                <wp:wrapNone/>
                <wp:docPr id="40" name="Skupina 40"/>
                <wp:cNvGraphicFramePr/>
                <a:graphic xmlns:a="http://schemas.openxmlformats.org/drawingml/2006/main">
                  <a:graphicData uri="http://schemas.microsoft.com/office/word/2010/wordprocessingGroup">
                    <wpg:wgp>
                      <wpg:cNvGrpSpPr/>
                      <wpg:grpSpPr>
                        <a:xfrm>
                          <a:off x="0" y="0"/>
                          <a:ext cx="6102350" cy="5108478"/>
                          <a:chOff x="0" y="0"/>
                          <a:chExt cx="6102350" cy="5108478"/>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0"/>
                            <a:ext cx="6102350" cy="5108478"/>
                            <a:chOff x="0" y="0"/>
                            <a:chExt cx="6102350" cy="5108478"/>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3BDA5D"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34EE36" w14:textId="77777777" w:rsidR="00F504AC" w:rsidRPr="006D0C6F" w:rsidRDefault="00F504AC"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37248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73311"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4F1194"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62451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01538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16EE4986" w14:textId="77777777" w:rsidR="00F504AC" w:rsidRPr="006D0C6F" w:rsidRDefault="00F504AC"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4E87473C" w14:textId="77777777" w:rsidR="00F504AC" w:rsidRPr="00ED42EF" w:rsidRDefault="00F504AC"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381250" y="0"/>
                              <a:ext cx="1450601" cy="337690"/>
                            </a:xfrm>
                            <a:prstGeom prst="rect">
                              <a:avLst/>
                            </a:prstGeom>
                            <a:solidFill>
                              <a:schemeClr val="lt1"/>
                            </a:solidFill>
                            <a:ln w="6350">
                              <a:noFill/>
                            </a:ln>
                          </wps:spPr>
                          <wps:txbx>
                            <w:txbxContent>
                              <w:p w14:paraId="36C4B36C" w14:textId="77777777" w:rsidR="00F504AC" w:rsidRPr="00ED42EF" w:rsidRDefault="00F504AC" w:rsidP="00ED42EF">
                                <w:pPr>
                                  <w:jc w:val="center"/>
                                  <w:rPr>
                                    <w:rFonts w:ascii="Arial" w:hAnsi="Arial" w:cs="Arial"/>
                                    <w:b/>
                                    <w:sz w:val="24"/>
                                    <w:szCs w:val="24"/>
                                  </w:rPr>
                                </w:pPr>
                                <w:r w:rsidRPr="00ED42EF">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607"/>
                              <a:ext cx="2133600"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23FBE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843D5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2EE35"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E91D6E" w14:textId="77777777" w:rsidR="00F504AC" w:rsidRPr="006D0C6F" w:rsidRDefault="00F504AC"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1AC4F3"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27CC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79208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E2A7A6"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670C2" w14:textId="77777777" w:rsidR="00F504AC" w:rsidRPr="006D0C6F" w:rsidRDefault="00F504AC"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09A11"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0364FB"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45ACC0"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12B19"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F524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64FCE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0FB1BA54" id="Skupina 40" o:spid="_x0000_s1070" style="position:absolute;left:0;text-align:left;margin-left:-.35pt;margin-top:-.35pt;width:480.5pt;height:402.25pt;z-index:251661312;mso-position-horizontal-relative:text;mso-position-vertical-relative:text;mso-height-relative:margin" coordsize="61023,51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width:61023;height:51084" coordsize="61023,5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233BDA5D"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4A34EE36" w14:textId="77777777" w:rsidR="00F504AC" w:rsidRPr="006D0C6F" w:rsidRDefault="00F504AC" w:rsidP="00ED42EF">
                              <w:pPr>
                                <w:pStyle w:val="Normlnweb"/>
                                <w:spacing w:before="0" w:beforeAutospacing="0" w:after="0" w:afterAutospacing="0"/>
                                <w:jc w:val="center"/>
                                <w:rPr>
                                  <w:rFonts w:ascii="Arial" w:hAnsi="Arial" w:cs="Arial"/>
                                  <w:color w:val="000000" w:themeColor="text1"/>
                                  <w:kern w:val="24"/>
                                  <w:sz w:val="22"/>
                                  <w:szCs w:val="22"/>
                                </w:rPr>
                              </w:pPr>
                              <w:r w:rsidRPr="006D0C6F">
                                <w:rPr>
                                  <w:rFonts w:ascii="Arial" w:hAnsi="Arial" w:cs="Arial"/>
                                  <w:color w:val="000000" w:themeColor="text1"/>
                                  <w:kern w:val="24"/>
                                  <w:sz w:val="22"/>
                                  <w:szCs w:val="22"/>
                                </w:rPr>
                                <w:t xml:space="preserve">Z2 </w:t>
                              </w:r>
                            </w:p>
                            <w:p w14:paraId="6BA371F2"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PID/IDS2</w:t>
                              </w:r>
                            </w:p>
                          </w:txbxContent>
                        </v:textbox>
                      </v:shape>
                      <v:shape id="Řečová bublina: obdélníkový bublinový popisek 8" o:spid="_x0000_s1078" type="#_x0000_t61" style="position:absolute;left:36484;top:6137;width:1372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78573311"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Z3 PID/IDS2</w:t>
                              </w:r>
                            </w:p>
                          </w:txbxContent>
                        </v:textbox>
                      </v:shape>
                      <v:shape id="Řečová bublina: obdélníkový bublinový popisek 11" o:spid="_x0000_s1079"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444F1194"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Z4 PID/IDS2</w:t>
                              </w:r>
                            </w:p>
                          </w:txbxContent>
                        </v:textbox>
                      </v:shape>
                      <v:shape id="Řečová bublina: obdélníkový bublinový popisek 12" o:spid="_x0000_s1080"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862451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Z5 PID/IDS2</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5D015387" w14:textId="77777777" w:rsidR="00F504AC" w:rsidRPr="006D0C6F" w:rsidRDefault="00F504AC" w:rsidP="00ED42EF">
                              <w:pPr>
                                <w:pStyle w:val="Normlnweb"/>
                                <w:spacing w:before="0" w:beforeAutospacing="0" w:after="0" w:afterAutospacing="0"/>
                                <w:jc w:val="center"/>
                                <w:rPr>
                                  <w:rFonts w:ascii="Arial" w:hAnsi="Arial" w:cs="Arial"/>
                                  <w:sz w:val="22"/>
                                  <w:szCs w:val="22"/>
                                </w:rPr>
                              </w:pPr>
                              <w:r w:rsidRPr="006D0C6F">
                                <w:rPr>
                                  <w:rFonts w:ascii="Arial" w:hAnsi="Arial" w:cs="Arial"/>
                                  <w:color w:val="000000" w:themeColor="text1"/>
                                  <w:kern w:val="24"/>
                                  <w:sz w:val="22"/>
                                  <w:szCs w:val="22"/>
                                </w:rPr>
                                <w:t>Z6 IDS2</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16EE4986" w14:textId="77777777" w:rsidR="00F504AC" w:rsidRPr="006D0C6F" w:rsidRDefault="00F504AC" w:rsidP="00ED42EF">
                            <w:pPr>
                              <w:pStyle w:val="Normlnweb"/>
                              <w:spacing w:before="0" w:beforeAutospacing="0" w:after="0" w:afterAutospacing="0"/>
                              <w:rPr>
                                <w:rFonts w:ascii="Arial" w:hAnsi="Arial" w:cs="Arial"/>
                              </w:rPr>
                            </w:pPr>
                            <w:r w:rsidRPr="006D0C6F">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4E87473C" w14:textId="77777777" w:rsidR="00F504AC" w:rsidRPr="00ED42EF" w:rsidRDefault="00F504AC" w:rsidP="00ED42EF">
                            <w:pPr>
                              <w:pStyle w:val="Normlnweb"/>
                              <w:spacing w:before="0" w:beforeAutospacing="0" w:after="0" w:afterAutospacing="0"/>
                              <w:rPr>
                                <w:rFonts w:ascii="Arial" w:hAnsi="Arial" w:cs="Arial"/>
                              </w:rPr>
                            </w:pPr>
                            <w:r w:rsidRPr="00ED42EF">
                              <w:rPr>
                                <w:rFonts w:ascii="Arial" w:hAnsi="Arial" w:cs="Arial"/>
                                <w:color w:val="00B050"/>
                                <w:kern w:val="24"/>
                              </w:rPr>
                              <w:t>Praha + Středočeský kraj</w:t>
                            </w:r>
                          </w:p>
                        </w:txbxContent>
                      </v:textbox>
                    </v:shape>
                  </v:group>
                  <v:shape id="Textové pole 8" o:spid="_x0000_s1086" type="#_x0000_t202" style="position:absolute;left:23812;width:14506;height:3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36C4B36C" w14:textId="77777777" w:rsidR="00F504AC" w:rsidRPr="00ED42EF" w:rsidRDefault="00F504AC" w:rsidP="00ED42EF">
                          <w:pPr>
                            <w:jc w:val="center"/>
                            <w:rPr>
                              <w:rFonts w:ascii="Arial" w:hAnsi="Arial" w:cs="Arial"/>
                              <w:b/>
                              <w:sz w:val="24"/>
                              <w:szCs w:val="24"/>
                            </w:rPr>
                          </w:pPr>
                          <w:r w:rsidRPr="00ED42EF">
                            <w:rPr>
                              <w:rFonts w:ascii="Arial" w:hAnsi="Arial" w:cs="Arial"/>
                              <w:b/>
                              <w:sz w:val="24"/>
                              <w:szCs w:val="24"/>
                            </w:rPr>
                            <w:t>Hranice krajů</w:t>
                          </w:r>
                        </w:p>
                      </w:txbxContent>
                    </v:textbox>
                  </v:shape>
                  <v:rect id="Obdélník 1661882048" o:spid="_x0000_s1087" style="position:absolute;left:2476;top:18286;width:21336;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3323FBE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06843D5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1A32EE35"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2EE91D6E" w14:textId="77777777" w:rsidR="00F504AC" w:rsidRPr="006D0C6F" w:rsidRDefault="00F504AC" w:rsidP="00ED42EF">
                          <w:pPr>
                            <w:jc w:val="center"/>
                            <w:rPr>
                              <w:rFonts w:ascii="Arial" w:hAnsi="Arial" w:cs="Arial"/>
                              <w:color w:val="000000" w:themeColor="text1"/>
                              <w:sz w:val="20"/>
                              <w:szCs w:val="20"/>
                            </w:rPr>
                          </w:pPr>
                          <w:r w:rsidRPr="006D0C6F">
                            <w:rPr>
                              <w:rFonts w:ascii="Arial" w:hAnsi="Arial" w:cs="Arial"/>
                              <w:color w:val="000000" w:themeColor="text1"/>
                              <w:sz w:val="20"/>
                              <w:szCs w:val="20"/>
                            </w:rPr>
                            <w:t>Časový kupon/jízdní doklad IDS2 IDS2IDS2</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401AC4F3"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5E027CC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2079208E"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61E2A7A6"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4F4670C2" w14:textId="77777777" w:rsidR="00F504AC" w:rsidRPr="006D0C6F" w:rsidRDefault="00F504AC" w:rsidP="00ED42EF">
                          <w:pPr>
                            <w:rPr>
                              <w:rFonts w:ascii="Arial" w:hAnsi="Arial" w:cs="Arial"/>
                              <w:color w:val="000000" w:themeColor="text1"/>
                              <w:sz w:val="17"/>
                              <w:szCs w:val="17"/>
                            </w:rPr>
                          </w:pPr>
                          <w:r w:rsidRPr="006D0C6F">
                            <w:rPr>
                              <w:rFonts w:ascii="Arial" w:hAnsi="Arial" w:cs="Arial"/>
                              <w:color w:val="000000" w:themeColor="text1"/>
                              <w:sz w:val="17"/>
                              <w:szCs w:val="17"/>
                            </w:rPr>
                            <w:t>Nutno 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5C609A11"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010364FB"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7A45ACC0"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IDS2</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5E012B19" w14:textId="77777777" w:rsidR="00F504AC" w:rsidRPr="006D0C6F" w:rsidRDefault="00F504AC" w:rsidP="00ED42EF">
                          <w:pPr>
                            <w:jc w:val="center"/>
                            <w:rPr>
                              <w:rFonts w:ascii="Arial" w:hAnsi="Arial" w:cs="Arial"/>
                              <w:color w:val="000000" w:themeColor="text1"/>
                              <w:sz w:val="18"/>
                              <w:szCs w:val="18"/>
                            </w:rPr>
                          </w:pPr>
                          <w:r w:rsidRPr="006D0C6F">
                            <w:rPr>
                              <w:rFonts w:ascii="Arial" w:hAnsi="Arial"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6DDF524B"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2B64FCE3" w14:textId="77777777" w:rsidR="00F504AC" w:rsidRPr="006D0C6F" w:rsidRDefault="00F504AC" w:rsidP="00ED42EF">
                          <w:pPr>
                            <w:jc w:val="center"/>
                            <w:rPr>
                              <w:rFonts w:ascii="Arial" w:hAnsi="Arial" w:cs="Arial"/>
                              <w:color w:val="000000" w:themeColor="text1"/>
                            </w:rPr>
                          </w:pPr>
                          <w:r w:rsidRPr="006D0C6F">
                            <w:rPr>
                              <w:rFonts w:ascii="Arial" w:hAnsi="Arial" w:cs="Arial"/>
                              <w:color w:val="000000" w:themeColor="text1"/>
                            </w:rPr>
                            <w:t>Časový kupon/jízdní doklad IDS2</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v:group>
            </w:pict>
          </mc:Fallback>
        </mc:AlternateContent>
      </w:r>
    </w:p>
    <w:p w14:paraId="7B65F8D1" w14:textId="77777777" w:rsidR="009C696E" w:rsidRPr="009C696E" w:rsidRDefault="009C696E" w:rsidP="009C696E">
      <w:pPr>
        <w:jc w:val="both"/>
        <w:rPr>
          <w:rFonts w:ascii="Arial" w:hAnsi="Arial" w:cs="Arial"/>
        </w:rPr>
      </w:pPr>
      <w:r w:rsidRPr="009C696E">
        <w:rPr>
          <w:rFonts w:ascii="Arial" w:hAnsi="Arial" w:cs="Arial"/>
        </w:rPr>
        <w:t> </w:t>
      </w:r>
    </w:p>
    <w:p w14:paraId="12076B68" w14:textId="77777777" w:rsidR="009C696E" w:rsidRPr="009C696E" w:rsidRDefault="009C696E" w:rsidP="009C696E">
      <w:pPr>
        <w:jc w:val="both"/>
        <w:rPr>
          <w:rFonts w:ascii="Arial" w:hAnsi="Arial" w:cs="Arial"/>
        </w:rPr>
      </w:pPr>
    </w:p>
    <w:p w14:paraId="41B02376" w14:textId="77777777" w:rsidR="009C696E" w:rsidRPr="009C696E" w:rsidRDefault="009C696E" w:rsidP="009C696E">
      <w:pPr>
        <w:jc w:val="both"/>
        <w:rPr>
          <w:rFonts w:ascii="Arial" w:hAnsi="Arial" w:cs="Arial"/>
        </w:rPr>
      </w:pPr>
    </w:p>
    <w:p w14:paraId="1D4D45ED" w14:textId="77777777" w:rsidR="009C696E" w:rsidRPr="009C696E" w:rsidRDefault="009C696E" w:rsidP="009C696E">
      <w:pPr>
        <w:jc w:val="both"/>
        <w:rPr>
          <w:rFonts w:ascii="Arial" w:hAnsi="Arial" w:cs="Arial"/>
        </w:rPr>
      </w:pPr>
    </w:p>
    <w:p w14:paraId="388069B1" w14:textId="77777777" w:rsidR="009C696E" w:rsidRPr="009C696E" w:rsidRDefault="009C696E" w:rsidP="009C696E">
      <w:pPr>
        <w:jc w:val="both"/>
        <w:rPr>
          <w:rFonts w:ascii="Arial" w:hAnsi="Arial" w:cs="Arial"/>
        </w:rPr>
      </w:pPr>
    </w:p>
    <w:p w14:paraId="316387EA" w14:textId="77777777" w:rsidR="009C696E" w:rsidRPr="009C696E" w:rsidRDefault="009C696E" w:rsidP="009C696E">
      <w:pPr>
        <w:jc w:val="both"/>
        <w:rPr>
          <w:rFonts w:ascii="Arial" w:hAnsi="Arial" w:cs="Arial"/>
        </w:rPr>
      </w:pPr>
    </w:p>
    <w:p w14:paraId="5261E2F7" w14:textId="77777777" w:rsidR="009C696E" w:rsidRPr="009C696E" w:rsidRDefault="009C696E" w:rsidP="009C696E">
      <w:pPr>
        <w:jc w:val="both"/>
        <w:rPr>
          <w:rFonts w:ascii="Arial" w:hAnsi="Arial" w:cs="Arial"/>
        </w:rPr>
      </w:pPr>
    </w:p>
    <w:p w14:paraId="104CF819" w14:textId="77777777" w:rsidR="009C696E" w:rsidRPr="009C696E" w:rsidRDefault="009C696E" w:rsidP="009C696E">
      <w:pPr>
        <w:jc w:val="both"/>
        <w:rPr>
          <w:rFonts w:ascii="Arial" w:hAnsi="Arial" w:cs="Arial"/>
        </w:rPr>
      </w:pPr>
    </w:p>
    <w:p w14:paraId="73D68CCE" w14:textId="77777777" w:rsidR="009C696E" w:rsidRPr="009C696E" w:rsidRDefault="009C696E" w:rsidP="009C696E">
      <w:pPr>
        <w:jc w:val="both"/>
        <w:rPr>
          <w:rFonts w:ascii="Arial" w:hAnsi="Arial" w:cs="Arial"/>
        </w:rPr>
      </w:pPr>
    </w:p>
    <w:p w14:paraId="08E49DBF" w14:textId="77777777" w:rsidR="009C696E" w:rsidRPr="009C696E" w:rsidRDefault="009C696E" w:rsidP="009C696E">
      <w:pPr>
        <w:jc w:val="both"/>
        <w:rPr>
          <w:rFonts w:ascii="Arial" w:hAnsi="Arial" w:cs="Arial"/>
        </w:rPr>
      </w:pPr>
    </w:p>
    <w:p w14:paraId="458452DF" w14:textId="77777777" w:rsidR="009C696E" w:rsidRPr="009C696E" w:rsidRDefault="009C696E" w:rsidP="009C696E">
      <w:pPr>
        <w:jc w:val="both"/>
        <w:rPr>
          <w:rFonts w:ascii="Arial" w:hAnsi="Arial" w:cs="Arial"/>
        </w:rPr>
      </w:pPr>
    </w:p>
    <w:p w14:paraId="006C0E7B" w14:textId="77777777" w:rsidR="009C696E" w:rsidRPr="009C696E" w:rsidRDefault="009C696E" w:rsidP="009C696E">
      <w:pPr>
        <w:jc w:val="both"/>
        <w:rPr>
          <w:rFonts w:ascii="Arial" w:hAnsi="Arial" w:cs="Arial"/>
        </w:rPr>
      </w:pPr>
    </w:p>
    <w:p w14:paraId="4C743383" w14:textId="77777777" w:rsidR="009C696E" w:rsidRPr="009C696E" w:rsidRDefault="009C696E" w:rsidP="009C696E">
      <w:pPr>
        <w:jc w:val="both"/>
        <w:rPr>
          <w:rFonts w:ascii="Arial" w:hAnsi="Arial" w:cs="Arial"/>
        </w:rPr>
      </w:pPr>
    </w:p>
    <w:p w14:paraId="20E91697" w14:textId="77777777" w:rsidR="009C696E" w:rsidRPr="009C696E" w:rsidRDefault="009C696E" w:rsidP="009C696E">
      <w:pPr>
        <w:jc w:val="both"/>
        <w:rPr>
          <w:rFonts w:ascii="Arial" w:hAnsi="Arial" w:cs="Arial"/>
        </w:rPr>
      </w:pPr>
    </w:p>
    <w:p w14:paraId="2914504F" w14:textId="77777777" w:rsidR="009C696E" w:rsidRPr="009C696E" w:rsidRDefault="009C696E" w:rsidP="009C696E">
      <w:pPr>
        <w:jc w:val="both"/>
        <w:rPr>
          <w:rFonts w:ascii="Arial" w:hAnsi="Arial" w:cs="Arial"/>
        </w:rPr>
      </w:pPr>
    </w:p>
    <w:p w14:paraId="0B59BC0C" w14:textId="77777777" w:rsidR="009C696E" w:rsidRPr="009C696E" w:rsidRDefault="009C696E" w:rsidP="009C696E">
      <w:pPr>
        <w:jc w:val="both"/>
        <w:rPr>
          <w:rFonts w:ascii="Arial" w:hAnsi="Arial" w:cs="Arial"/>
        </w:rPr>
      </w:pPr>
    </w:p>
    <w:p w14:paraId="0C8FC791" w14:textId="77777777" w:rsidR="009C696E" w:rsidRPr="009C696E" w:rsidRDefault="009C696E" w:rsidP="009C696E">
      <w:pPr>
        <w:jc w:val="both"/>
        <w:rPr>
          <w:rFonts w:ascii="Arial" w:hAnsi="Arial" w:cs="Arial"/>
        </w:rPr>
      </w:pPr>
    </w:p>
    <w:p w14:paraId="760FA1D0" w14:textId="01A55F57" w:rsidR="009C696E" w:rsidRPr="009C696E" w:rsidRDefault="009C696E" w:rsidP="009C696E">
      <w:pPr>
        <w:jc w:val="both"/>
        <w:rPr>
          <w:rFonts w:ascii="Arial" w:hAnsi="Arial" w:cs="Arial"/>
        </w:rPr>
      </w:pPr>
    </w:p>
    <w:p w14:paraId="50BFACD9" w14:textId="77777777" w:rsidR="009C696E" w:rsidRPr="009C696E" w:rsidRDefault="009C696E" w:rsidP="009C696E">
      <w:pPr>
        <w:jc w:val="both"/>
        <w:rPr>
          <w:rFonts w:ascii="Arial" w:hAnsi="Arial" w:cs="Arial"/>
        </w:rPr>
      </w:pPr>
      <w:r w:rsidRPr="009C696E">
        <w:rPr>
          <w:rFonts w:ascii="Arial" w:hAnsi="Arial" w:cs="Arial"/>
        </w:rPr>
        <w:t>* Primárně je nabízen jízdní doklad IDS, ve kterém byla jízda započata. Cestující si může tarif jízdního dokladu zvolit</w:t>
      </w:r>
    </w:p>
    <w:p w14:paraId="6456E1DD" w14:textId="77777777" w:rsidR="009C696E" w:rsidRPr="009C696E" w:rsidRDefault="009C696E" w:rsidP="009C696E">
      <w:pPr>
        <w:jc w:val="both"/>
        <w:rPr>
          <w:rFonts w:ascii="Arial" w:hAnsi="Arial" w:cs="Arial"/>
        </w:rPr>
      </w:pPr>
    </w:p>
    <w:p w14:paraId="1A32EF6D" w14:textId="2CAFB6EF" w:rsidR="009C696E" w:rsidRPr="006D0C6F" w:rsidRDefault="009C696E" w:rsidP="009C696E">
      <w:pPr>
        <w:jc w:val="both"/>
        <w:rPr>
          <w:rFonts w:ascii="Arial" w:hAnsi="Arial" w:cs="Arial"/>
          <w:u w:val="single"/>
        </w:rPr>
      </w:pPr>
      <w:r w:rsidRPr="006D0C6F">
        <w:rPr>
          <w:rFonts w:ascii="Arial" w:hAnsi="Arial" w:cs="Arial"/>
          <w:u w:val="single"/>
        </w:rPr>
        <w:t>Periferie ve voze – chování periferií v hraniční z</w:t>
      </w:r>
      <w:r w:rsidR="006D0C6F">
        <w:rPr>
          <w:rFonts w:ascii="Arial" w:hAnsi="Arial" w:cs="Arial"/>
          <w:u w:val="single"/>
        </w:rPr>
        <w:t>astávce (může být i na znamení)</w:t>
      </w:r>
    </w:p>
    <w:p w14:paraId="2F17F480" w14:textId="77777777" w:rsidR="009C696E" w:rsidRPr="009C696E" w:rsidRDefault="009C696E" w:rsidP="009C696E">
      <w:pPr>
        <w:jc w:val="both"/>
        <w:rPr>
          <w:rFonts w:ascii="Arial" w:hAnsi="Arial" w:cs="Arial"/>
        </w:rPr>
      </w:pPr>
      <w:r w:rsidRPr="009C696E">
        <w:rPr>
          <w:rFonts w:ascii="Arial" w:hAnsi="Arial" w:cs="Arial"/>
        </w:rPr>
        <w:t>Mezikrajský standard vybavení vozidel bude počítat vždy s vozidlem vybaveným zobrazovačem času a pásma, vnitřním LCD panelem a označovačem. Mezikrajský standard nepřipouští vybavení vozidlo vnitřním dvouřádkovým LED panelem.</w:t>
      </w:r>
    </w:p>
    <w:p w14:paraId="450BAC6A" w14:textId="77777777" w:rsidR="009C696E" w:rsidRPr="009C696E" w:rsidRDefault="009C696E" w:rsidP="009C696E">
      <w:pPr>
        <w:jc w:val="both"/>
        <w:rPr>
          <w:rFonts w:ascii="Arial" w:hAnsi="Arial" w:cs="Arial"/>
        </w:rPr>
      </w:pPr>
    </w:p>
    <w:p w14:paraId="6BE23725" w14:textId="77777777" w:rsidR="009C696E" w:rsidRPr="006D0C6F" w:rsidRDefault="009C696E" w:rsidP="009C696E">
      <w:pPr>
        <w:jc w:val="both"/>
        <w:rPr>
          <w:rFonts w:ascii="Arial" w:hAnsi="Arial" w:cs="Arial"/>
        </w:rPr>
      </w:pPr>
      <w:r w:rsidRPr="006D0C6F">
        <w:rPr>
          <w:rFonts w:ascii="Arial" w:hAnsi="Arial" w:cs="Arial"/>
        </w:rPr>
        <w:t>Hraniční zastávka</w:t>
      </w:r>
    </w:p>
    <w:p w14:paraId="606A8212" w14:textId="77777777" w:rsidR="009C696E" w:rsidRPr="009C696E" w:rsidRDefault="009C696E" w:rsidP="009C696E">
      <w:pPr>
        <w:jc w:val="both"/>
        <w:rPr>
          <w:rFonts w:ascii="Arial" w:hAnsi="Arial" w:cs="Arial"/>
        </w:rPr>
      </w:pPr>
      <w:r w:rsidRPr="009C696E">
        <w:rPr>
          <w:rFonts w:ascii="Arial" w:hAnsi="Arial" w:cs="Arial"/>
        </w:rPr>
        <w:t>Hraniční zastávka je zastávka, ve které dochází ke změně chování zobrazovače času a pásma a označovače níže popsaným způsobem.</w:t>
      </w:r>
    </w:p>
    <w:p w14:paraId="710CE1A6"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PID – IDS2 je hraniční zastávka vždy v poslední zastávce, patřící do systému PID včetně zastávky v překryvu. (zde bod Z5) Tato zastávka může být na znamení.</w:t>
      </w:r>
    </w:p>
    <w:p w14:paraId="163999D7" w14:textId="77777777" w:rsidR="009C696E" w:rsidRPr="009C696E" w:rsidRDefault="009C696E" w:rsidP="006D0C6F">
      <w:pPr>
        <w:ind w:left="705" w:hanging="705"/>
        <w:jc w:val="both"/>
        <w:rPr>
          <w:rFonts w:ascii="Arial" w:hAnsi="Arial" w:cs="Arial"/>
        </w:rPr>
      </w:pPr>
      <w:r w:rsidRPr="009C696E">
        <w:rPr>
          <w:rFonts w:ascii="Arial" w:hAnsi="Arial" w:cs="Arial"/>
        </w:rPr>
        <w:t>-</w:t>
      </w:r>
      <w:r w:rsidRPr="009C696E">
        <w:rPr>
          <w:rFonts w:ascii="Arial" w:hAnsi="Arial" w:cs="Arial"/>
        </w:rPr>
        <w:tab/>
        <w:t>Ve směru IDS2 – PID je hraniční zastávka vždy v první zastávce patřící do systému PID včetně zastávky v překryvu (zde bod Z5). Tato zastávka může být na znamení.</w:t>
      </w:r>
    </w:p>
    <w:p w14:paraId="3ACF7C63" w14:textId="77777777" w:rsidR="009C696E" w:rsidRPr="009C696E" w:rsidRDefault="009C696E" w:rsidP="009C696E">
      <w:pPr>
        <w:jc w:val="both"/>
        <w:rPr>
          <w:rFonts w:ascii="Arial" w:hAnsi="Arial" w:cs="Arial"/>
        </w:rPr>
      </w:pPr>
    </w:p>
    <w:p w14:paraId="44E3AD0B" w14:textId="7522D174" w:rsidR="009C696E" w:rsidRPr="009C696E" w:rsidRDefault="006D0C6F" w:rsidP="009C696E">
      <w:pPr>
        <w:jc w:val="both"/>
        <w:rPr>
          <w:rFonts w:ascii="Arial" w:hAnsi="Arial" w:cs="Arial"/>
        </w:rPr>
      </w:pPr>
      <w:r>
        <w:rPr>
          <w:rFonts w:eastAsia="Arial" w:cs="Arial"/>
          <w:i/>
          <w:iCs/>
          <w:noProof/>
          <w:color w:val="000000" w:themeColor="text1"/>
          <w:lang w:eastAsia="cs-CZ"/>
        </w:rPr>
        <mc:AlternateContent>
          <mc:Choice Requires="wpg">
            <w:drawing>
              <wp:anchor distT="0" distB="0" distL="114300" distR="114300" simplePos="0" relativeHeight="251663360" behindDoc="0" locked="0" layoutInCell="1" allowOverlap="1" wp14:anchorId="53CA47A0" wp14:editId="122AA1F7">
                <wp:simplePos x="0" y="0"/>
                <wp:positionH relativeFrom="column">
                  <wp:posOffset>0</wp:posOffset>
                </wp:positionH>
                <wp:positionV relativeFrom="paragraph">
                  <wp:posOffset>-635</wp:posOffset>
                </wp:positionV>
                <wp:extent cx="6233160" cy="1724025"/>
                <wp:effectExtent l="0" t="0" r="34290" b="28575"/>
                <wp:wrapNone/>
                <wp:docPr id="41" name="Skupina 41"/>
                <wp:cNvGraphicFramePr/>
                <a:graphic xmlns:a="http://schemas.openxmlformats.org/drawingml/2006/main">
                  <a:graphicData uri="http://schemas.microsoft.com/office/word/2010/wordprocessingGroup">
                    <wpg:wgp>
                      <wpg:cNvGrpSpPr/>
                      <wpg:grpSpPr>
                        <a:xfrm>
                          <a:off x="0" y="0"/>
                          <a:ext cx="6233160" cy="1724025"/>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D937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503125" w14:textId="77777777" w:rsidR="00F504AC" w:rsidRPr="006F40B4" w:rsidRDefault="00F504AC"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3411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CE1E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045801"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B0F176"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2C0033"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6210978A"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31928271"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5CA305D0" w14:textId="77777777" w:rsidR="00F504AC" w:rsidRPr="006F40B4" w:rsidRDefault="00F504AC" w:rsidP="006D0C6F">
                              <w:pPr>
                                <w:rPr>
                                  <w:rFonts w:ascii="Arial" w:hAnsi="Arial" w:cs="Arial"/>
                                  <w:b/>
                                  <w:sz w:val="24"/>
                                  <w:szCs w:val="24"/>
                                </w:rPr>
                              </w:pPr>
                              <w:r w:rsidRPr="006F40B4">
                                <w:rPr>
                                  <w:rFonts w:ascii="Arial" w:hAnsi="Arial"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CA47A0" id="Skupina 41" o:spid="_x0000_s1108" style="position:absolute;left:0;text-align:left;margin-left:0;margin-top:-.05pt;width:490.8pt;height:135.75pt;z-index:251663360;mso-position-horizontal-relative:text;mso-position-vertical-relative:text"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483D937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D503125" w14:textId="77777777" w:rsidR="00F504AC" w:rsidRPr="006F40B4" w:rsidRDefault="00F504AC" w:rsidP="006D0C6F">
                            <w:pPr>
                              <w:pStyle w:val="Normlnweb"/>
                              <w:spacing w:before="0" w:beforeAutospacing="0" w:after="0" w:afterAutospacing="0"/>
                              <w:jc w:val="center"/>
                              <w:rPr>
                                <w:rFonts w:ascii="Arial" w:hAnsi="Arial" w:cs="Arial"/>
                                <w:color w:val="000000" w:themeColor="text1"/>
                                <w:kern w:val="24"/>
                                <w:sz w:val="22"/>
                                <w:szCs w:val="22"/>
                              </w:rPr>
                            </w:pPr>
                            <w:r w:rsidRPr="006F40B4">
                              <w:rPr>
                                <w:rFonts w:ascii="Arial" w:hAnsi="Arial" w:cs="Arial"/>
                                <w:color w:val="000000" w:themeColor="text1"/>
                                <w:kern w:val="24"/>
                                <w:sz w:val="22"/>
                                <w:szCs w:val="22"/>
                              </w:rPr>
                              <w:t xml:space="preserve">Z2 </w:t>
                            </w:r>
                          </w:p>
                          <w:p w14:paraId="087A599F"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PID/IDS2</w:t>
                            </w:r>
                          </w:p>
                        </w:txbxContent>
                      </v:textbox>
                    </v:shape>
                    <v:shape id="Řečová bublina: obdélníkový bublinový popisek 8" o:spid="_x0000_s1114" type="#_x0000_t61" style="position:absolute;left:36484;top:6138;width:13411;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58CCE1EE"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Z3 PID/IDS2</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47045801"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Z4 PID/IDS2</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0CB0F176"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Z5 PID/IDS2</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B2C0033" w14:textId="77777777" w:rsidR="00F504AC" w:rsidRPr="006F40B4" w:rsidRDefault="00F504AC" w:rsidP="006D0C6F">
                            <w:pPr>
                              <w:pStyle w:val="Normlnweb"/>
                              <w:spacing w:before="0" w:beforeAutospacing="0" w:after="0" w:afterAutospacing="0"/>
                              <w:jc w:val="center"/>
                              <w:rPr>
                                <w:rFonts w:ascii="Arial" w:hAnsi="Arial" w:cs="Arial"/>
                                <w:sz w:val="22"/>
                                <w:szCs w:val="22"/>
                              </w:rPr>
                            </w:pPr>
                            <w:r w:rsidRPr="006F40B4">
                              <w:rPr>
                                <w:rFonts w:ascii="Arial" w:hAnsi="Arial" w:cs="Arial"/>
                                <w:color w:val="000000" w:themeColor="text1"/>
                                <w:kern w:val="24"/>
                                <w:sz w:val="22"/>
                                <w:szCs w:val="22"/>
                              </w:rPr>
                              <w:t>Z6 IDS2</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6210978A"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31928271" w14:textId="77777777" w:rsidR="00F504AC" w:rsidRPr="006F40B4" w:rsidRDefault="00F504AC" w:rsidP="006D0C6F">
                          <w:pPr>
                            <w:pStyle w:val="Normlnweb"/>
                            <w:spacing w:before="0" w:beforeAutospacing="0" w:after="0" w:afterAutospacing="0"/>
                            <w:rPr>
                              <w:rFonts w:ascii="Arial" w:hAnsi="Arial" w:cs="Arial"/>
                            </w:rPr>
                          </w:pPr>
                          <w:r w:rsidRPr="006F40B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5CA305D0" w14:textId="77777777" w:rsidR="00F504AC" w:rsidRPr="006F40B4" w:rsidRDefault="00F504AC" w:rsidP="006D0C6F">
                        <w:pPr>
                          <w:rPr>
                            <w:rFonts w:ascii="Arial" w:hAnsi="Arial" w:cs="Arial"/>
                            <w:b/>
                            <w:sz w:val="24"/>
                            <w:szCs w:val="24"/>
                          </w:rPr>
                        </w:pPr>
                        <w:r w:rsidRPr="006F40B4">
                          <w:rPr>
                            <w:rFonts w:ascii="Arial" w:hAnsi="Arial"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v:group>
            </w:pict>
          </mc:Fallback>
        </mc:AlternateContent>
      </w:r>
    </w:p>
    <w:p w14:paraId="6D7258FC" w14:textId="77777777" w:rsidR="009C696E" w:rsidRPr="009C696E" w:rsidRDefault="009C696E" w:rsidP="009C696E">
      <w:pPr>
        <w:jc w:val="both"/>
        <w:rPr>
          <w:rFonts w:ascii="Arial" w:hAnsi="Arial" w:cs="Arial"/>
        </w:rPr>
      </w:pPr>
    </w:p>
    <w:p w14:paraId="56CC9B28" w14:textId="77777777" w:rsidR="009C696E" w:rsidRPr="009C696E" w:rsidRDefault="009C696E" w:rsidP="009C696E">
      <w:pPr>
        <w:jc w:val="both"/>
        <w:rPr>
          <w:rFonts w:ascii="Arial" w:hAnsi="Arial" w:cs="Arial"/>
        </w:rPr>
      </w:pPr>
    </w:p>
    <w:p w14:paraId="02691EAF" w14:textId="77777777" w:rsidR="009C696E" w:rsidRPr="009C696E" w:rsidRDefault="009C696E" w:rsidP="009C696E">
      <w:pPr>
        <w:jc w:val="both"/>
        <w:rPr>
          <w:rFonts w:ascii="Arial" w:hAnsi="Arial" w:cs="Arial"/>
        </w:rPr>
      </w:pPr>
    </w:p>
    <w:p w14:paraId="15CAC830" w14:textId="77777777" w:rsidR="009C696E" w:rsidRPr="009C696E" w:rsidRDefault="009C696E" w:rsidP="009C696E">
      <w:pPr>
        <w:jc w:val="both"/>
        <w:rPr>
          <w:rFonts w:ascii="Arial" w:hAnsi="Arial" w:cs="Arial"/>
        </w:rPr>
      </w:pPr>
    </w:p>
    <w:p w14:paraId="1F6E9E27" w14:textId="77777777" w:rsidR="009C696E" w:rsidRPr="009C696E" w:rsidRDefault="009C696E" w:rsidP="009C696E">
      <w:pPr>
        <w:jc w:val="both"/>
        <w:rPr>
          <w:rFonts w:ascii="Arial" w:hAnsi="Arial" w:cs="Arial"/>
        </w:rPr>
      </w:pPr>
    </w:p>
    <w:p w14:paraId="17C30BAD" w14:textId="77777777" w:rsidR="006F40B4" w:rsidRDefault="006F40B4" w:rsidP="009C696E">
      <w:pPr>
        <w:jc w:val="both"/>
        <w:rPr>
          <w:rFonts w:ascii="Arial" w:hAnsi="Arial" w:cs="Arial"/>
        </w:rPr>
      </w:pPr>
    </w:p>
    <w:p w14:paraId="71B5F7EF" w14:textId="462F1846" w:rsidR="009C696E" w:rsidRPr="009C696E" w:rsidRDefault="009C696E" w:rsidP="009C696E">
      <w:pPr>
        <w:jc w:val="both"/>
        <w:rPr>
          <w:rFonts w:ascii="Arial" w:hAnsi="Arial" w:cs="Arial"/>
        </w:rPr>
      </w:pPr>
      <w:r w:rsidRPr="009C696E">
        <w:rPr>
          <w:rFonts w:ascii="Arial" w:hAnsi="Arial" w:cs="Arial"/>
        </w:rPr>
        <w:t>Chování periferií v hraniční zastávce</w:t>
      </w:r>
    </w:p>
    <w:p w14:paraId="234BD764" w14:textId="69EB7CCA" w:rsidR="009C696E" w:rsidRPr="009C696E" w:rsidRDefault="009C696E" w:rsidP="009C696E">
      <w:pPr>
        <w:jc w:val="both"/>
        <w:rPr>
          <w:rFonts w:ascii="Arial" w:hAnsi="Arial" w:cs="Arial"/>
        </w:rPr>
      </w:pPr>
      <w:r w:rsidRPr="009C696E">
        <w:rPr>
          <w:rFonts w:ascii="Arial" w:hAnsi="Arial" w:cs="Arial"/>
        </w:rPr>
        <w:t>Po příjezdu do hraničních zastávek (může být i na znamení) a jejím vyhlášení - bude za toto hlášení doplněna akustická informace „V této zastávce dochází ke změně tarifního syst</w:t>
      </w:r>
      <w:r w:rsidR="006F40B4">
        <w:rPr>
          <w:rFonts w:ascii="Arial" w:hAnsi="Arial" w:cs="Arial"/>
        </w:rPr>
        <w:t xml:space="preserve">ému“. Viz technické standardy, </w:t>
      </w:r>
      <w:r w:rsidRPr="009C696E">
        <w:rPr>
          <w:rFonts w:ascii="Arial" w:hAnsi="Arial" w:cs="Arial"/>
        </w:rPr>
        <w:t>příloha 2.</w:t>
      </w:r>
    </w:p>
    <w:p w14:paraId="2F92ECAC" w14:textId="77777777" w:rsidR="009C696E" w:rsidRPr="009C696E" w:rsidRDefault="009C696E" w:rsidP="009C696E">
      <w:pPr>
        <w:jc w:val="both"/>
        <w:rPr>
          <w:rFonts w:ascii="Arial" w:hAnsi="Arial" w:cs="Arial"/>
        </w:rPr>
      </w:pPr>
      <w:r w:rsidRPr="009C696E">
        <w:rPr>
          <w:rFonts w:ascii="Arial" w:hAnsi="Arial" w:cs="Arial"/>
        </w:rPr>
        <w:t>V hraniční zastávce dojde k zapnutí/vypnutí označovačů a k zapnutí/vypnutí zobrazení pásma PID na zobrazovači času a pásma v závislosti na směru jízdy.</w:t>
      </w:r>
    </w:p>
    <w:p w14:paraId="328E580E" w14:textId="77777777" w:rsidR="009C696E" w:rsidRPr="009C696E" w:rsidRDefault="009C696E" w:rsidP="009C696E">
      <w:pPr>
        <w:jc w:val="both"/>
        <w:rPr>
          <w:rFonts w:ascii="Arial" w:hAnsi="Arial" w:cs="Arial"/>
        </w:rPr>
      </w:pPr>
    </w:p>
    <w:p w14:paraId="19D4D533" w14:textId="77777777" w:rsidR="009C696E" w:rsidRPr="009C696E" w:rsidRDefault="009C696E" w:rsidP="009C696E">
      <w:pPr>
        <w:jc w:val="both"/>
        <w:rPr>
          <w:rFonts w:ascii="Arial" w:hAnsi="Arial" w:cs="Arial"/>
        </w:rPr>
      </w:pPr>
      <w:r w:rsidRPr="009C696E">
        <w:rPr>
          <w:rFonts w:ascii="Arial" w:hAnsi="Arial" w:cs="Arial"/>
        </w:rPr>
        <w:t>Hranice krajů</w:t>
      </w:r>
    </w:p>
    <w:p w14:paraId="1503BD47" w14:textId="77777777" w:rsidR="009C696E" w:rsidRPr="009C696E" w:rsidRDefault="009C696E" w:rsidP="009C696E">
      <w:pPr>
        <w:jc w:val="both"/>
        <w:rPr>
          <w:rFonts w:ascii="Arial" w:hAnsi="Arial" w:cs="Arial"/>
        </w:rPr>
      </w:pPr>
      <w:r w:rsidRPr="009C696E">
        <w:rPr>
          <w:rFonts w:ascii="Arial" w:hAnsi="Arial" w:cs="Arial"/>
        </w:rPr>
        <w:t>V bodě Hranice krajů nedochází ke změně v chování periferií. Tento bod slouží pro potřeby dělby tržeb a zároveň v tomto bodě dojde k upřednostnění výdeje jízdenek daného IDS, na jehož území se vozidlo nachází.</w:t>
      </w:r>
    </w:p>
    <w:p w14:paraId="4B8105AA" w14:textId="77777777" w:rsidR="009C696E" w:rsidRPr="009C696E" w:rsidRDefault="009C696E" w:rsidP="009C696E">
      <w:pPr>
        <w:jc w:val="both"/>
        <w:rPr>
          <w:rFonts w:ascii="Arial" w:hAnsi="Arial" w:cs="Arial"/>
        </w:rPr>
      </w:pPr>
    </w:p>
    <w:p w14:paraId="2FC31F6E" w14:textId="77777777" w:rsidR="009C696E" w:rsidRPr="006F40B4" w:rsidRDefault="009C696E" w:rsidP="009C696E">
      <w:pPr>
        <w:jc w:val="both"/>
        <w:rPr>
          <w:rFonts w:ascii="Arial" w:hAnsi="Arial" w:cs="Arial"/>
          <w:u w:val="single"/>
        </w:rPr>
      </w:pPr>
      <w:r w:rsidRPr="006F40B4">
        <w:rPr>
          <w:rFonts w:ascii="Arial" w:hAnsi="Arial" w:cs="Arial"/>
          <w:u w:val="single"/>
        </w:rPr>
        <w:t>Obecné principy chování periferií</w:t>
      </w:r>
    </w:p>
    <w:p w14:paraId="6B997C2D"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zobrazuje vždy pouze údaje (pásmo) PID a to vždy od/do hraniční zastávky. Toto pravidlo platí i v zastávkách, patřících do dvou IDS současně. Zobrazení údajů (pásem/zón), vztažených k IDS2 je nepřípustné. Toto pravidlo platí i v zastávkách, patřících současně do dvou IDS. Zobrazování údajů PID se řídí aktuální verzí standardů OIS.</w:t>
      </w:r>
    </w:p>
    <w:p w14:paraId="7A3DB38B"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Označovač tiskne pouze údaje vztažené k PID a to vždy od/do hraniční zastávky (Z5). Toto pravidlo platí i v zastávkách, patřících do dvou IDS současně. Tisk údajů vztažených k IDS2 je nepřípustný. Toto pravidlo platí i v zastávkách, patřících současně do dvou IDS Tisk označovačů se řídí aktuální verzí standardů OIS.</w:t>
      </w:r>
    </w:p>
    <w:p w14:paraId="2C1DDC99" w14:textId="77777777" w:rsidR="009C696E" w:rsidRPr="009C696E" w:rsidRDefault="009C696E" w:rsidP="006F40B4">
      <w:pPr>
        <w:ind w:left="1410" w:hanging="705"/>
        <w:jc w:val="both"/>
        <w:rPr>
          <w:rFonts w:ascii="Arial" w:hAnsi="Arial" w:cs="Arial"/>
        </w:rPr>
      </w:pPr>
      <w:r w:rsidRPr="009C696E">
        <w:rPr>
          <w:rFonts w:ascii="Arial" w:hAnsi="Arial" w:cs="Arial"/>
        </w:rPr>
        <w:t>o</w:t>
      </w:r>
      <w:r w:rsidRPr="009C696E">
        <w:rPr>
          <w:rFonts w:ascii="Arial" w:hAnsi="Arial" w:cs="Arial"/>
        </w:rPr>
        <w:tab/>
        <w:t>Označovač bude nově pro dvoupásmo používat jako oddělovač mezeru a to z důvodu odlišení z důvodu odlišení dvoupásem a dvouciferných pásem</w:t>
      </w:r>
    </w:p>
    <w:p w14:paraId="10A4B23A" w14:textId="7A2B7212"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Zobrazovač času a pásma dvou i tříznaký bude u dvoupásem střídavě přeblikávat, přeblikávání bude probíhat po 2s</w:t>
      </w:r>
      <w:r w:rsidR="006F40B4">
        <w:rPr>
          <w:rFonts w:ascii="Arial" w:hAnsi="Arial" w:cs="Arial"/>
        </w:rPr>
        <w:t>.</w:t>
      </w:r>
    </w:p>
    <w:p w14:paraId="195609FA" w14:textId="61D5DB76"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U tisku jízdenek z odbavovacího zařízení bude u dvoupásem použit jako oddělovač čárka z důvodu odlišení dvoupásem a dvouciferných pásem</w:t>
      </w:r>
      <w:r w:rsidR="006F40B4">
        <w:rPr>
          <w:rFonts w:ascii="Arial" w:hAnsi="Arial" w:cs="Arial"/>
        </w:rPr>
        <w:t>.</w:t>
      </w:r>
    </w:p>
    <w:p w14:paraId="14C98A6C"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Vnitřní LCD bude vždy zobrazovat čas a pásma/zóny PID a IDS2. V zastávkách náležících pouze do PID (Z1) se zobrazují pouze pásma/zóny PID a čas, v zastávkách náležících pouze do IDS2 (Z6) se zobrazují pouze pásma/zóny IDS2 a čas. V zastávkách patřících do PID a zároveň do IDS2 (Z2 – Z5) budou zobrazeny údaje o pásmech/zónách obou IDS současně. Pásma PID a zóny sousedního IDS musí být graficky odlišené, tak aby nemohlo dojít k záměně.</w:t>
      </w:r>
    </w:p>
    <w:p w14:paraId="12D01978"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Vnitřní LCD bude využívat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546DC7F7" w14:textId="77777777" w:rsidR="009C696E" w:rsidRPr="009C696E" w:rsidRDefault="009C696E" w:rsidP="006F40B4">
      <w:pPr>
        <w:ind w:left="705" w:hanging="705"/>
        <w:jc w:val="both"/>
        <w:rPr>
          <w:rFonts w:ascii="Arial" w:hAnsi="Arial" w:cs="Arial"/>
        </w:rPr>
      </w:pPr>
      <w:r w:rsidRPr="009C696E">
        <w:rPr>
          <w:rFonts w:ascii="Arial" w:hAnsi="Arial" w:cs="Arial"/>
        </w:rPr>
        <w:t>•</w:t>
      </w:r>
      <w:r w:rsidRPr="009C696E">
        <w:rPr>
          <w:rFonts w:ascii="Arial" w:hAnsi="Arial" w:cs="Arial"/>
        </w:rPr>
        <w:tab/>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IDS2 přeshraniční linky. </w:t>
      </w:r>
    </w:p>
    <w:p w14:paraId="129D317D" w14:textId="77777777" w:rsidR="009C696E" w:rsidRPr="009C696E" w:rsidRDefault="009C696E" w:rsidP="009C696E">
      <w:pPr>
        <w:jc w:val="both"/>
        <w:rPr>
          <w:rFonts w:ascii="Arial" w:hAnsi="Arial" w:cs="Arial"/>
        </w:rPr>
      </w:pPr>
    </w:p>
    <w:p w14:paraId="33804B52" w14:textId="77777777" w:rsidR="009C696E" w:rsidRPr="006F40B4" w:rsidRDefault="009C696E" w:rsidP="009C696E">
      <w:pPr>
        <w:jc w:val="both"/>
        <w:rPr>
          <w:rFonts w:ascii="Arial" w:hAnsi="Arial" w:cs="Arial"/>
          <w:u w:val="single"/>
        </w:rPr>
      </w:pPr>
      <w:r w:rsidRPr="006F40B4">
        <w:rPr>
          <w:rFonts w:ascii="Arial" w:hAnsi="Arial" w:cs="Arial"/>
          <w:u w:val="single"/>
        </w:rPr>
        <w:t>Dvouciferná pásma</w:t>
      </w:r>
    </w:p>
    <w:p w14:paraId="5BD66A7F" w14:textId="77777777" w:rsidR="009C696E" w:rsidRPr="009C696E" w:rsidRDefault="009C696E" w:rsidP="009C696E">
      <w:pPr>
        <w:jc w:val="both"/>
        <w:rPr>
          <w:rFonts w:ascii="Arial" w:hAnsi="Arial" w:cs="Arial"/>
        </w:rPr>
      </w:pPr>
      <w:r w:rsidRPr="009C696E">
        <w:rPr>
          <w:rFonts w:ascii="Arial" w:hAnsi="Arial" w:cs="Arial"/>
        </w:rPr>
        <w:t>V následující tabulce jsou definované znaky pro zobrazení na periferiích.  Jako oddělovač je ve sloupci „označovač jízdenek“ použita mezera.</w:t>
      </w:r>
    </w:p>
    <w:p w14:paraId="2E578955" w14:textId="5E5AF23E" w:rsidR="009C696E" w:rsidRDefault="009C696E" w:rsidP="009C696E">
      <w:pPr>
        <w:jc w:val="both"/>
        <w:rPr>
          <w:rFonts w:ascii="Arial" w:hAnsi="Arial" w:cs="Arial"/>
        </w:rPr>
      </w:pPr>
    </w:p>
    <w:tbl>
      <w:tblPr>
        <w:tblpPr w:leftFromText="141" w:rightFromText="141" w:vertAnchor="text" w:tblpY="1"/>
        <w:tblOverlap w:val="neve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00"/>
        <w:gridCol w:w="1500"/>
        <w:gridCol w:w="1500"/>
        <w:gridCol w:w="1500"/>
        <w:gridCol w:w="1500"/>
        <w:gridCol w:w="1500"/>
      </w:tblGrid>
      <w:tr w:rsidR="006F40B4" w:rsidRPr="00097F91" w14:paraId="4456B4CE" w14:textId="77777777" w:rsidTr="006F40B4">
        <w:tc>
          <w:tcPr>
            <w:tcW w:w="1500" w:type="dxa"/>
            <w:tcBorders>
              <w:top w:val="single" w:sz="6" w:space="0" w:color="000000"/>
              <w:left w:val="single" w:sz="6" w:space="0" w:color="000000"/>
              <w:bottom w:val="single" w:sz="6" w:space="0" w:color="000000"/>
              <w:right w:val="single" w:sz="6" w:space="0" w:color="000000"/>
            </w:tcBorders>
            <w:shd w:val="clear" w:color="auto" w:fill="auto"/>
            <w:hideMark/>
          </w:tcPr>
          <w:p w14:paraId="081D21F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Tarifní pásmo</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60AC337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Označovač jízdenek</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493FC51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Jízdenka z OZ</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E798B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Vnitřní LCD</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07E2EC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(2 znaky)</w:t>
            </w:r>
            <w:r w:rsidRPr="006F40B4">
              <w:rPr>
                <w:rFonts w:ascii="Arial" w:hAnsi="Arial" w:cs="Arial"/>
                <w:lang w:eastAsia="cs-CZ"/>
              </w:rPr>
              <w:t> </w:t>
            </w:r>
          </w:p>
        </w:tc>
        <w:tc>
          <w:tcPr>
            <w:tcW w:w="1500" w:type="dxa"/>
            <w:tcBorders>
              <w:top w:val="single" w:sz="6" w:space="0" w:color="auto"/>
              <w:left w:val="nil"/>
              <w:bottom w:val="single" w:sz="6" w:space="0" w:color="auto"/>
              <w:right w:val="single" w:sz="6" w:space="0" w:color="auto"/>
            </w:tcBorders>
            <w:shd w:val="clear" w:color="auto" w:fill="auto"/>
            <w:hideMark/>
          </w:tcPr>
          <w:p w14:paraId="278F6D0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b/>
                <w:bCs/>
                <w:lang w:eastAsia="cs-CZ"/>
              </w:rPr>
              <w:t>Zobrazovač času a pásma</w:t>
            </w:r>
            <w:r w:rsidRPr="006F40B4">
              <w:rPr>
                <w:rFonts w:ascii="Arial" w:hAnsi="Arial" w:cs="Arial"/>
                <w:lang w:eastAsia="cs-CZ"/>
              </w:rPr>
              <w:t> </w:t>
            </w:r>
            <w:r w:rsidRPr="006F40B4">
              <w:rPr>
                <w:rFonts w:ascii="Arial" w:hAnsi="Arial" w:cs="Arial"/>
                <w:lang w:eastAsia="cs-CZ"/>
              </w:rPr>
              <w:br/>
            </w:r>
            <w:r w:rsidRPr="006F40B4">
              <w:rPr>
                <w:rFonts w:ascii="Arial" w:hAnsi="Arial" w:cs="Arial"/>
                <w:b/>
                <w:bCs/>
                <w:lang w:eastAsia="cs-CZ"/>
              </w:rPr>
              <w:t>(3 znaky)</w:t>
            </w:r>
            <w:r w:rsidRPr="006F40B4">
              <w:rPr>
                <w:rFonts w:ascii="Arial" w:hAnsi="Arial" w:cs="Arial"/>
                <w:lang w:eastAsia="cs-CZ"/>
              </w:rPr>
              <w:t> </w:t>
            </w:r>
          </w:p>
        </w:tc>
      </w:tr>
      <w:tr w:rsidR="006F40B4" w:rsidRPr="00097F91" w14:paraId="1B4CCCD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D6328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04D6D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04B3A91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7B6A91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426B12E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c>
          <w:tcPr>
            <w:tcW w:w="1500" w:type="dxa"/>
            <w:tcBorders>
              <w:top w:val="nil"/>
              <w:left w:val="nil"/>
              <w:bottom w:val="single" w:sz="6" w:space="0" w:color="auto"/>
              <w:right w:val="single" w:sz="6" w:space="0" w:color="auto"/>
            </w:tcBorders>
            <w:shd w:val="clear" w:color="auto" w:fill="auto"/>
            <w:hideMark/>
          </w:tcPr>
          <w:p w14:paraId="20C0B0D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w:t>
            </w:r>
          </w:p>
        </w:tc>
      </w:tr>
      <w:tr w:rsidR="006F40B4" w:rsidRPr="00097F91" w14:paraId="3373F9B9"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C5A6E4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44579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584F35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1C6CA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72592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c>
          <w:tcPr>
            <w:tcW w:w="1500" w:type="dxa"/>
            <w:tcBorders>
              <w:top w:val="nil"/>
              <w:left w:val="nil"/>
              <w:bottom w:val="single" w:sz="6" w:space="0" w:color="auto"/>
              <w:right w:val="single" w:sz="6" w:space="0" w:color="auto"/>
            </w:tcBorders>
            <w:shd w:val="clear" w:color="auto" w:fill="auto"/>
            <w:hideMark/>
          </w:tcPr>
          <w:p w14:paraId="622EAB7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0 </w:t>
            </w:r>
          </w:p>
        </w:tc>
      </w:tr>
      <w:tr w:rsidR="006F40B4" w:rsidRPr="00097F91" w14:paraId="0A1881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34008B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P,B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9B64D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 B </w:t>
            </w:r>
          </w:p>
        </w:tc>
        <w:tc>
          <w:tcPr>
            <w:tcW w:w="1500" w:type="dxa"/>
            <w:tcBorders>
              <w:top w:val="nil"/>
              <w:left w:val="nil"/>
              <w:bottom w:val="single" w:sz="6" w:space="0" w:color="auto"/>
              <w:right w:val="single" w:sz="6" w:space="0" w:color="auto"/>
            </w:tcBorders>
            <w:shd w:val="clear" w:color="auto" w:fill="auto"/>
            <w:hideMark/>
          </w:tcPr>
          <w:p w14:paraId="4679735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3C49ACA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P,B </w:t>
            </w:r>
          </w:p>
        </w:tc>
        <w:tc>
          <w:tcPr>
            <w:tcW w:w="1500" w:type="dxa"/>
            <w:tcBorders>
              <w:top w:val="nil"/>
              <w:left w:val="nil"/>
              <w:bottom w:val="single" w:sz="6" w:space="0" w:color="auto"/>
              <w:right w:val="single" w:sz="6" w:space="0" w:color="auto"/>
            </w:tcBorders>
            <w:shd w:val="clear" w:color="auto" w:fill="auto"/>
            <w:hideMark/>
          </w:tcPr>
          <w:p w14:paraId="7171BF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3BD8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1A822BA4"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921A4B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AB9183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39E2A2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46862A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242A56B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c>
          <w:tcPr>
            <w:tcW w:w="1500" w:type="dxa"/>
            <w:tcBorders>
              <w:top w:val="nil"/>
              <w:left w:val="nil"/>
              <w:bottom w:val="single" w:sz="6" w:space="0" w:color="auto"/>
              <w:right w:val="single" w:sz="6" w:space="0" w:color="auto"/>
            </w:tcBorders>
            <w:shd w:val="clear" w:color="auto" w:fill="auto"/>
            <w:hideMark/>
          </w:tcPr>
          <w:p w14:paraId="074C707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w:t>
            </w:r>
          </w:p>
        </w:tc>
      </w:tr>
      <w:tr w:rsidR="006F40B4" w:rsidRPr="00097F91" w14:paraId="3242133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ED0F9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B,1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20D569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 1 </w:t>
            </w:r>
          </w:p>
        </w:tc>
        <w:tc>
          <w:tcPr>
            <w:tcW w:w="1500" w:type="dxa"/>
            <w:tcBorders>
              <w:top w:val="nil"/>
              <w:left w:val="nil"/>
              <w:bottom w:val="single" w:sz="6" w:space="0" w:color="auto"/>
              <w:right w:val="single" w:sz="6" w:space="0" w:color="auto"/>
            </w:tcBorders>
            <w:shd w:val="clear" w:color="auto" w:fill="auto"/>
            <w:hideMark/>
          </w:tcPr>
          <w:p w14:paraId="54C0B70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00395F6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B,1 </w:t>
            </w:r>
          </w:p>
        </w:tc>
        <w:tc>
          <w:tcPr>
            <w:tcW w:w="1500" w:type="dxa"/>
            <w:tcBorders>
              <w:top w:val="nil"/>
              <w:left w:val="nil"/>
              <w:bottom w:val="single" w:sz="6" w:space="0" w:color="auto"/>
              <w:right w:val="single" w:sz="6" w:space="0" w:color="auto"/>
            </w:tcBorders>
            <w:shd w:val="clear" w:color="auto" w:fill="auto"/>
            <w:hideMark/>
          </w:tcPr>
          <w:p w14:paraId="340DF28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61EAF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74369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BE7C7AC"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5E3EF2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445A3A3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5478B08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3519866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c>
          <w:tcPr>
            <w:tcW w:w="1500" w:type="dxa"/>
            <w:tcBorders>
              <w:top w:val="nil"/>
              <w:left w:val="nil"/>
              <w:bottom w:val="single" w:sz="6" w:space="0" w:color="auto"/>
              <w:right w:val="single" w:sz="6" w:space="0" w:color="auto"/>
            </w:tcBorders>
            <w:shd w:val="clear" w:color="auto" w:fill="auto"/>
            <w:hideMark/>
          </w:tcPr>
          <w:p w14:paraId="2F4724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w:t>
            </w:r>
          </w:p>
        </w:tc>
      </w:tr>
      <w:tr w:rsidR="006F40B4" w:rsidRPr="00097F91" w14:paraId="56F1E903"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502A9299"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C46CE3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1 2 </w:t>
            </w:r>
          </w:p>
        </w:tc>
        <w:tc>
          <w:tcPr>
            <w:tcW w:w="1500" w:type="dxa"/>
            <w:tcBorders>
              <w:top w:val="nil"/>
              <w:left w:val="nil"/>
              <w:bottom w:val="single" w:sz="6" w:space="0" w:color="auto"/>
              <w:right w:val="single" w:sz="6" w:space="0" w:color="auto"/>
            </w:tcBorders>
            <w:shd w:val="clear" w:color="auto" w:fill="auto"/>
            <w:hideMark/>
          </w:tcPr>
          <w:p w14:paraId="1361537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17CBED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auto"/>
            <w:hideMark/>
          </w:tcPr>
          <w:p w14:paraId="055E39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AE38F0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3824F21" w14:textId="77777777" w:rsidTr="004A43E4">
        <w:tc>
          <w:tcPr>
            <w:tcW w:w="1500" w:type="dxa"/>
            <w:tcBorders>
              <w:top w:val="nil"/>
              <w:left w:val="single" w:sz="6" w:space="0" w:color="auto"/>
              <w:bottom w:val="single" w:sz="4" w:space="0" w:color="auto"/>
              <w:right w:val="single" w:sz="6" w:space="0" w:color="auto"/>
            </w:tcBorders>
            <w:shd w:val="clear" w:color="auto" w:fill="auto"/>
            <w:hideMark/>
          </w:tcPr>
          <w:p w14:paraId="1984F52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2</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auto"/>
            <w:hideMark/>
          </w:tcPr>
          <w:p w14:paraId="1CBDA39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323900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4FC35DF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14F8C0D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c>
          <w:tcPr>
            <w:tcW w:w="1500" w:type="dxa"/>
            <w:tcBorders>
              <w:top w:val="nil"/>
              <w:left w:val="nil"/>
              <w:bottom w:val="single" w:sz="4" w:space="0" w:color="auto"/>
              <w:right w:val="single" w:sz="6" w:space="0" w:color="auto"/>
            </w:tcBorders>
            <w:shd w:val="clear" w:color="auto" w:fill="auto"/>
            <w:hideMark/>
          </w:tcPr>
          <w:p w14:paraId="260BF35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w:t>
            </w:r>
          </w:p>
        </w:tc>
      </w:tr>
      <w:tr w:rsidR="006F40B4" w:rsidRPr="00097F91" w14:paraId="5091B4D5" w14:textId="77777777" w:rsidTr="004A43E4">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92283A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2,3</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2C20546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2 3 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F531E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2BF62B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2,3 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33AFD6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14:paraId="6917C94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685F37FA" w14:textId="77777777" w:rsidTr="004A43E4">
        <w:tc>
          <w:tcPr>
            <w:tcW w:w="1500" w:type="dxa"/>
            <w:tcBorders>
              <w:top w:val="single" w:sz="4" w:space="0" w:color="auto"/>
              <w:left w:val="single" w:sz="6" w:space="0" w:color="auto"/>
              <w:bottom w:val="single" w:sz="6" w:space="0" w:color="auto"/>
              <w:right w:val="single" w:sz="6" w:space="0" w:color="auto"/>
            </w:tcBorders>
            <w:shd w:val="clear" w:color="auto" w:fill="auto"/>
            <w:hideMark/>
          </w:tcPr>
          <w:p w14:paraId="00D33BE1"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w:t>
            </w:r>
            <w:r w:rsidRPr="006F40B4">
              <w:rPr>
                <w:rFonts w:ascii="Arial" w:hAnsi="Arial" w:cs="Arial"/>
                <w:lang w:eastAsia="cs-CZ"/>
              </w:rPr>
              <w:t> </w:t>
            </w:r>
          </w:p>
        </w:tc>
        <w:tc>
          <w:tcPr>
            <w:tcW w:w="1500" w:type="dxa"/>
            <w:tcBorders>
              <w:top w:val="single" w:sz="4" w:space="0" w:color="auto"/>
              <w:left w:val="nil"/>
              <w:bottom w:val="single" w:sz="6" w:space="0" w:color="auto"/>
              <w:right w:val="single" w:sz="6" w:space="0" w:color="auto"/>
            </w:tcBorders>
            <w:shd w:val="clear" w:color="auto" w:fill="auto"/>
            <w:hideMark/>
          </w:tcPr>
          <w:p w14:paraId="42ACDA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7C53409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20E2D7A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3977C4A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c>
          <w:tcPr>
            <w:tcW w:w="1500" w:type="dxa"/>
            <w:tcBorders>
              <w:top w:val="single" w:sz="4" w:space="0" w:color="auto"/>
              <w:left w:val="nil"/>
              <w:bottom w:val="single" w:sz="6" w:space="0" w:color="auto"/>
              <w:right w:val="single" w:sz="6" w:space="0" w:color="auto"/>
            </w:tcBorders>
            <w:shd w:val="clear" w:color="auto" w:fill="auto"/>
            <w:hideMark/>
          </w:tcPr>
          <w:p w14:paraId="42C05A9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w:t>
            </w:r>
          </w:p>
        </w:tc>
      </w:tr>
      <w:tr w:rsidR="006F40B4" w:rsidRPr="00097F91" w14:paraId="54A2A72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7F360B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3,4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3ED21FB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3 4 </w:t>
            </w:r>
          </w:p>
        </w:tc>
        <w:tc>
          <w:tcPr>
            <w:tcW w:w="1500" w:type="dxa"/>
            <w:tcBorders>
              <w:top w:val="nil"/>
              <w:left w:val="nil"/>
              <w:bottom w:val="single" w:sz="6" w:space="0" w:color="auto"/>
              <w:right w:val="single" w:sz="6" w:space="0" w:color="auto"/>
            </w:tcBorders>
            <w:shd w:val="clear" w:color="auto" w:fill="auto"/>
            <w:hideMark/>
          </w:tcPr>
          <w:p w14:paraId="1E17F4D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1818C6E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3,4 </w:t>
            </w:r>
          </w:p>
        </w:tc>
        <w:tc>
          <w:tcPr>
            <w:tcW w:w="1500" w:type="dxa"/>
            <w:tcBorders>
              <w:top w:val="nil"/>
              <w:left w:val="nil"/>
              <w:bottom w:val="single" w:sz="6" w:space="0" w:color="auto"/>
              <w:right w:val="single" w:sz="6" w:space="0" w:color="auto"/>
            </w:tcBorders>
            <w:shd w:val="clear" w:color="auto" w:fill="auto"/>
            <w:hideMark/>
          </w:tcPr>
          <w:p w14:paraId="09927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3468D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5482145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EF358A8"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9D2EE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211D0FC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72F370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003E3FE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c>
          <w:tcPr>
            <w:tcW w:w="1500" w:type="dxa"/>
            <w:tcBorders>
              <w:top w:val="nil"/>
              <w:left w:val="nil"/>
              <w:bottom w:val="single" w:sz="6" w:space="0" w:color="auto"/>
              <w:right w:val="single" w:sz="6" w:space="0" w:color="auto"/>
            </w:tcBorders>
            <w:shd w:val="clear" w:color="auto" w:fill="auto"/>
            <w:hideMark/>
          </w:tcPr>
          <w:p w14:paraId="6F275F5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w:t>
            </w:r>
          </w:p>
        </w:tc>
      </w:tr>
      <w:tr w:rsidR="006F40B4" w:rsidRPr="00097F91" w14:paraId="0ADC8ACF"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D53B74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4,5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FAC19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4 5 </w:t>
            </w:r>
          </w:p>
        </w:tc>
        <w:tc>
          <w:tcPr>
            <w:tcW w:w="1500" w:type="dxa"/>
            <w:tcBorders>
              <w:top w:val="nil"/>
              <w:left w:val="nil"/>
              <w:bottom w:val="single" w:sz="6" w:space="0" w:color="auto"/>
              <w:right w:val="single" w:sz="6" w:space="0" w:color="auto"/>
            </w:tcBorders>
            <w:shd w:val="clear" w:color="auto" w:fill="auto"/>
            <w:hideMark/>
          </w:tcPr>
          <w:p w14:paraId="7865DD7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76ED96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4,5 </w:t>
            </w:r>
          </w:p>
        </w:tc>
        <w:tc>
          <w:tcPr>
            <w:tcW w:w="1500" w:type="dxa"/>
            <w:tcBorders>
              <w:top w:val="nil"/>
              <w:left w:val="nil"/>
              <w:bottom w:val="single" w:sz="6" w:space="0" w:color="auto"/>
              <w:right w:val="single" w:sz="6" w:space="0" w:color="auto"/>
            </w:tcBorders>
            <w:shd w:val="clear" w:color="auto" w:fill="auto"/>
            <w:hideMark/>
          </w:tcPr>
          <w:p w14:paraId="13A5A5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4C0FDF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296EC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49C5EE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9488F2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FA8AF7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5617D4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08107E4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c>
          <w:tcPr>
            <w:tcW w:w="1500" w:type="dxa"/>
            <w:tcBorders>
              <w:top w:val="nil"/>
              <w:left w:val="nil"/>
              <w:bottom w:val="single" w:sz="6" w:space="0" w:color="auto"/>
              <w:right w:val="single" w:sz="6" w:space="0" w:color="auto"/>
            </w:tcBorders>
            <w:shd w:val="clear" w:color="auto" w:fill="auto"/>
            <w:hideMark/>
          </w:tcPr>
          <w:p w14:paraId="7BC9A0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w:t>
            </w:r>
          </w:p>
        </w:tc>
      </w:tr>
      <w:tr w:rsidR="006F40B4" w:rsidRPr="00097F91" w14:paraId="3B3FAF47"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2D8B673D"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5,6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80469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5 6 </w:t>
            </w:r>
          </w:p>
        </w:tc>
        <w:tc>
          <w:tcPr>
            <w:tcW w:w="1500" w:type="dxa"/>
            <w:tcBorders>
              <w:top w:val="nil"/>
              <w:left w:val="nil"/>
              <w:bottom w:val="single" w:sz="6" w:space="0" w:color="auto"/>
              <w:right w:val="single" w:sz="6" w:space="0" w:color="auto"/>
            </w:tcBorders>
            <w:shd w:val="clear" w:color="auto" w:fill="auto"/>
            <w:hideMark/>
          </w:tcPr>
          <w:p w14:paraId="3C56E10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6C02F31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5,6 </w:t>
            </w:r>
          </w:p>
        </w:tc>
        <w:tc>
          <w:tcPr>
            <w:tcW w:w="1500" w:type="dxa"/>
            <w:tcBorders>
              <w:top w:val="nil"/>
              <w:left w:val="nil"/>
              <w:bottom w:val="single" w:sz="6" w:space="0" w:color="auto"/>
              <w:right w:val="single" w:sz="6" w:space="0" w:color="auto"/>
            </w:tcBorders>
            <w:shd w:val="clear" w:color="auto" w:fill="auto"/>
            <w:hideMark/>
          </w:tcPr>
          <w:p w14:paraId="4834089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F39E62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77CF2260"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33FE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06B1881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63BE48B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15F9AD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679CAE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c>
          <w:tcPr>
            <w:tcW w:w="1500" w:type="dxa"/>
            <w:tcBorders>
              <w:top w:val="nil"/>
              <w:left w:val="nil"/>
              <w:bottom w:val="single" w:sz="6" w:space="0" w:color="auto"/>
              <w:right w:val="single" w:sz="6" w:space="0" w:color="auto"/>
            </w:tcBorders>
            <w:shd w:val="clear" w:color="auto" w:fill="auto"/>
            <w:hideMark/>
          </w:tcPr>
          <w:p w14:paraId="296A8DD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w:t>
            </w:r>
          </w:p>
        </w:tc>
      </w:tr>
      <w:tr w:rsidR="006F40B4" w:rsidRPr="00097F91" w14:paraId="2BCB739E"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066B77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6,7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F98E3A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6 7 </w:t>
            </w:r>
          </w:p>
        </w:tc>
        <w:tc>
          <w:tcPr>
            <w:tcW w:w="1500" w:type="dxa"/>
            <w:tcBorders>
              <w:top w:val="nil"/>
              <w:left w:val="nil"/>
              <w:bottom w:val="single" w:sz="6" w:space="0" w:color="auto"/>
              <w:right w:val="single" w:sz="6" w:space="0" w:color="auto"/>
            </w:tcBorders>
            <w:shd w:val="clear" w:color="auto" w:fill="auto"/>
            <w:hideMark/>
          </w:tcPr>
          <w:p w14:paraId="0761BF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C070DC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6,7 </w:t>
            </w:r>
          </w:p>
        </w:tc>
        <w:tc>
          <w:tcPr>
            <w:tcW w:w="1500" w:type="dxa"/>
            <w:tcBorders>
              <w:top w:val="nil"/>
              <w:left w:val="nil"/>
              <w:bottom w:val="single" w:sz="6" w:space="0" w:color="auto"/>
              <w:right w:val="single" w:sz="6" w:space="0" w:color="auto"/>
            </w:tcBorders>
            <w:shd w:val="clear" w:color="auto" w:fill="auto"/>
            <w:hideMark/>
          </w:tcPr>
          <w:p w14:paraId="45A89F5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0F616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3DA3042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71F32F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2F2FA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7E9073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06AE60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6ACB7F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c>
          <w:tcPr>
            <w:tcW w:w="1500" w:type="dxa"/>
            <w:tcBorders>
              <w:top w:val="nil"/>
              <w:left w:val="nil"/>
              <w:bottom w:val="single" w:sz="6" w:space="0" w:color="auto"/>
              <w:right w:val="single" w:sz="6" w:space="0" w:color="auto"/>
            </w:tcBorders>
            <w:shd w:val="clear" w:color="auto" w:fill="auto"/>
            <w:hideMark/>
          </w:tcPr>
          <w:p w14:paraId="1BDB0D8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w:t>
            </w:r>
          </w:p>
        </w:tc>
      </w:tr>
      <w:tr w:rsidR="006F40B4" w:rsidRPr="00097F91" w14:paraId="1128DB46"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31E24B25"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7,8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169862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7 8 </w:t>
            </w:r>
          </w:p>
        </w:tc>
        <w:tc>
          <w:tcPr>
            <w:tcW w:w="1500" w:type="dxa"/>
            <w:tcBorders>
              <w:top w:val="nil"/>
              <w:left w:val="nil"/>
              <w:bottom w:val="single" w:sz="6" w:space="0" w:color="auto"/>
              <w:right w:val="single" w:sz="6" w:space="0" w:color="auto"/>
            </w:tcBorders>
            <w:shd w:val="clear" w:color="auto" w:fill="auto"/>
            <w:hideMark/>
          </w:tcPr>
          <w:p w14:paraId="584CA3D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35695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7,8 </w:t>
            </w:r>
          </w:p>
        </w:tc>
        <w:tc>
          <w:tcPr>
            <w:tcW w:w="1500" w:type="dxa"/>
            <w:tcBorders>
              <w:top w:val="nil"/>
              <w:left w:val="nil"/>
              <w:bottom w:val="single" w:sz="6" w:space="0" w:color="auto"/>
              <w:right w:val="single" w:sz="6" w:space="0" w:color="auto"/>
            </w:tcBorders>
            <w:shd w:val="clear" w:color="auto" w:fill="auto"/>
            <w:hideMark/>
          </w:tcPr>
          <w:p w14:paraId="0F17BF7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D1A332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39BC20D"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770D52F"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EAF543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573EFAF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262F34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7C091F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c>
          <w:tcPr>
            <w:tcW w:w="1500" w:type="dxa"/>
            <w:tcBorders>
              <w:top w:val="nil"/>
              <w:left w:val="nil"/>
              <w:bottom w:val="single" w:sz="6" w:space="0" w:color="auto"/>
              <w:right w:val="single" w:sz="6" w:space="0" w:color="auto"/>
            </w:tcBorders>
            <w:shd w:val="clear" w:color="auto" w:fill="auto"/>
            <w:hideMark/>
          </w:tcPr>
          <w:p w14:paraId="0514A21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w:t>
            </w:r>
          </w:p>
        </w:tc>
      </w:tr>
      <w:tr w:rsidR="006F40B4" w:rsidRPr="00097F91" w14:paraId="00D0BD9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097010D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8,9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2B42D0B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8 9 </w:t>
            </w:r>
          </w:p>
        </w:tc>
        <w:tc>
          <w:tcPr>
            <w:tcW w:w="1500" w:type="dxa"/>
            <w:tcBorders>
              <w:top w:val="nil"/>
              <w:left w:val="nil"/>
              <w:bottom w:val="single" w:sz="6" w:space="0" w:color="auto"/>
              <w:right w:val="single" w:sz="6" w:space="0" w:color="auto"/>
            </w:tcBorders>
            <w:shd w:val="clear" w:color="auto" w:fill="auto"/>
            <w:hideMark/>
          </w:tcPr>
          <w:p w14:paraId="3D4DB05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68727B07"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8,9 </w:t>
            </w:r>
          </w:p>
        </w:tc>
        <w:tc>
          <w:tcPr>
            <w:tcW w:w="1500" w:type="dxa"/>
            <w:tcBorders>
              <w:top w:val="nil"/>
              <w:left w:val="nil"/>
              <w:bottom w:val="single" w:sz="6" w:space="0" w:color="auto"/>
              <w:right w:val="single" w:sz="6" w:space="0" w:color="auto"/>
            </w:tcBorders>
            <w:shd w:val="clear" w:color="auto" w:fill="auto"/>
            <w:hideMark/>
          </w:tcPr>
          <w:p w14:paraId="0AE6A6B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4D95A46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i/>
              </w:rPr>
              <w:t>střídavě přeblikávat pásma po 2 s</w:t>
            </w:r>
            <w:r w:rsidRPr="006F40B4">
              <w:rPr>
                <w:rFonts w:ascii="Arial" w:hAnsi="Arial" w:cs="Arial"/>
                <w:lang w:eastAsia="cs-CZ"/>
              </w:rPr>
              <w:t> </w:t>
            </w:r>
          </w:p>
        </w:tc>
      </w:tr>
      <w:tr w:rsidR="006F40B4" w:rsidRPr="00097F91" w14:paraId="0193AEE2"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63051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51107F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096AA39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5B126EB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6D2DFEF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c>
          <w:tcPr>
            <w:tcW w:w="1500" w:type="dxa"/>
            <w:tcBorders>
              <w:top w:val="nil"/>
              <w:left w:val="nil"/>
              <w:bottom w:val="single" w:sz="6" w:space="0" w:color="auto"/>
              <w:right w:val="single" w:sz="6" w:space="0" w:color="auto"/>
            </w:tcBorders>
            <w:shd w:val="clear" w:color="auto" w:fill="auto"/>
            <w:hideMark/>
          </w:tcPr>
          <w:p w14:paraId="189AB16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9 </w:t>
            </w:r>
          </w:p>
        </w:tc>
      </w:tr>
      <w:tr w:rsidR="006F40B4" w:rsidRPr="00097F91" w14:paraId="56804785"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9A8C302"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7A4DF2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1B56544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59EAE14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22D2672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CCCC3C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51A72CDA"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2448E10"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6B0ABF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6747EB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E2E0DA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17CF352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c>
          <w:tcPr>
            <w:tcW w:w="1500" w:type="dxa"/>
            <w:tcBorders>
              <w:top w:val="nil"/>
              <w:left w:val="nil"/>
              <w:bottom w:val="single" w:sz="6" w:space="0" w:color="auto"/>
              <w:right w:val="single" w:sz="6" w:space="0" w:color="auto"/>
            </w:tcBorders>
            <w:shd w:val="clear" w:color="auto" w:fill="auto"/>
            <w:hideMark/>
          </w:tcPr>
          <w:p w14:paraId="0336354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10 </w:t>
            </w:r>
          </w:p>
        </w:tc>
      </w:tr>
      <w:tr w:rsidR="006F40B4" w:rsidRPr="00097F91" w14:paraId="6626ACDB"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1570804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10,11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17F6603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auto"/>
            <w:hideMark/>
          </w:tcPr>
          <w:p w14:paraId="61D6D75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0A0FA32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14F40A9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c>
          <w:tcPr>
            <w:tcW w:w="1500" w:type="dxa"/>
            <w:tcBorders>
              <w:top w:val="nil"/>
              <w:left w:val="nil"/>
              <w:bottom w:val="single" w:sz="6" w:space="0" w:color="auto"/>
              <w:right w:val="single" w:sz="6" w:space="0" w:color="auto"/>
            </w:tcBorders>
            <w:shd w:val="clear" w:color="auto" w:fill="auto"/>
            <w:hideMark/>
          </w:tcPr>
          <w:p w14:paraId="7147AF8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color w:val="000000"/>
                <w:lang w:val="sk-SK" w:eastAsia="cs-CZ"/>
              </w:rPr>
              <w:t>NEBUDE</w:t>
            </w:r>
            <w:r w:rsidRPr="006F40B4">
              <w:rPr>
                <w:rFonts w:ascii="Arial" w:hAnsi="Arial" w:cs="Arial"/>
                <w:color w:val="000000"/>
                <w:lang w:eastAsia="cs-CZ"/>
              </w:rPr>
              <w:t> </w:t>
            </w:r>
          </w:p>
        </w:tc>
      </w:tr>
      <w:tr w:rsidR="006F40B4" w:rsidRPr="00097F91" w14:paraId="1B1646D1" w14:textId="77777777" w:rsidTr="006F40B4">
        <w:tc>
          <w:tcPr>
            <w:tcW w:w="1500" w:type="dxa"/>
            <w:tcBorders>
              <w:top w:val="nil"/>
              <w:left w:val="single" w:sz="6" w:space="0" w:color="auto"/>
              <w:bottom w:val="single" w:sz="6" w:space="0" w:color="auto"/>
              <w:right w:val="single" w:sz="6" w:space="0" w:color="auto"/>
            </w:tcBorders>
            <w:shd w:val="clear" w:color="auto" w:fill="auto"/>
            <w:hideMark/>
          </w:tcPr>
          <w:p w14:paraId="74C2387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auto"/>
            <w:hideMark/>
          </w:tcPr>
          <w:p w14:paraId="59FDA83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32C192E"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7DCEDE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043D270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c>
          <w:tcPr>
            <w:tcW w:w="1500" w:type="dxa"/>
            <w:tcBorders>
              <w:top w:val="nil"/>
              <w:left w:val="nil"/>
              <w:bottom w:val="single" w:sz="6" w:space="0" w:color="auto"/>
              <w:right w:val="single" w:sz="6" w:space="0" w:color="auto"/>
            </w:tcBorders>
            <w:shd w:val="clear" w:color="auto" w:fill="auto"/>
            <w:hideMark/>
          </w:tcPr>
          <w:p w14:paraId="390F4D53"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11 </w:t>
            </w:r>
          </w:p>
        </w:tc>
      </w:tr>
      <w:tr w:rsidR="006F40B4" w:rsidRPr="00097F91" w14:paraId="15DBD187" w14:textId="77777777" w:rsidTr="006F40B4">
        <w:tc>
          <w:tcPr>
            <w:tcW w:w="1500" w:type="dxa"/>
            <w:tcBorders>
              <w:top w:val="nil"/>
              <w:left w:val="single" w:sz="6" w:space="0" w:color="auto"/>
              <w:bottom w:val="single" w:sz="6" w:space="0" w:color="auto"/>
              <w:right w:val="single" w:sz="6" w:space="0" w:color="auto"/>
            </w:tcBorders>
            <w:hideMark/>
          </w:tcPr>
          <w:p w14:paraId="40A7755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11,12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734DC4B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0980F4E8"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34019F6"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shd w:val="clear" w:color="auto" w:fill="FFFFFF" w:themeFill="background1"/>
            <w:hideMark/>
          </w:tcPr>
          <w:p w14:paraId="3D30B64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6" w:space="0" w:color="auto"/>
              <w:right w:val="single" w:sz="6" w:space="0" w:color="auto"/>
            </w:tcBorders>
            <w:hideMark/>
          </w:tcPr>
          <w:p w14:paraId="10CCA4D2"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38A77B43" w14:textId="77777777" w:rsidTr="006F40B4">
        <w:tc>
          <w:tcPr>
            <w:tcW w:w="1500" w:type="dxa"/>
            <w:tcBorders>
              <w:top w:val="nil"/>
              <w:left w:val="single" w:sz="6" w:space="0" w:color="auto"/>
              <w:bottom w:val="single" w:sz="6" w:space="0" w:color="auto"/>
              <w:right w:val="single" w:sz="6" w:space="0" w:color="auto"/>
            </w:tcBorders>
            <w:hideMark/>
          </w:tcPr>
          <w:p w14:paraId="2D01D53A"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w:t>
            </w:r>
            <w:r w:rsidRPr="006F40B4">
              <w:rPr>
                <w:rFonts w:ascii="Arial" w:hAnsi="Arial" w:cs="Arial"/>
                <w:lang w:eastAsia="cs-CZ"/>
              </w:rPr>
              <w:t> </w:t>
            </w:r>
          </w:p>
        </w:tc>
        <w:tc>
          <w:tcPr>
            <w:tcW w:w="1500" w:type="dxa"/>
            <w:tcBorders>
              <w:top w:val="nil"/>
              <w:left w:val="nil"/>
              <w:bottom w:val="single" w:sz="6" w:space="0" w:color="auto"/>
              <w:right w:val="single" w:sz="6" w:space="0" w:color="auto"/>
            </w:tcBorders>
            <w:shd w:val="clear" w:color="auto" w:fill="FFFFFF" w:themeFill="background1"/>
            <w:hideMark/>
          </w:tcPr>
          <w:p w14:paraId="3A5DD9D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3D7B5A7C"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404B1C2A"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shd w:val="clear" w:color="auto" w:fill="FFFFFF" w:themeFill="background1"/>
            <w:hideMark/>
          </w:tcPr>
          <w:p w14:paraId="1C845E49"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c>
          <w:tcPr>
            <w:tcW w:w="1500" w:type="dxa"/>
            <w:tcBorders>
              <w:top w:val="nil"/>
              <w:left w:val="nil"/>
              <w:bottom w:val="single" w:sz="6" w:space="0" w:color="auto"/>
              <w:right w:val="single" w:sz="6" w:space="0" w:color="auto"/>
            </w:tcBorders>
            <w:hideMark/>
          </w:tcPr>
          <w:p w14:paraId="1D21E6F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12 </w:t>
            </w:r>
          </w:p>
        </w:tc>
      </w:tr>
      <w:tr w:rsidR="006F40B4" w:rsidRPr="00097F91" w14:paraId="31D0598E" w14:textId="77777777" w:rsidTr="004A43E4">
        <w:tc>
          <w:tcPr>
            <w:tcW w:w="1500" w:type="dxa"/>
            <w:tcBorders>
              <w:top w:val="nil"/>
              <w:left w:val="single" w:sz="6" w:space="0" w:color="auto"/>
              <w:bottom w:val="single" w:sz="4" w:space="0" w:color="auto"/>
              <w:right w:val="single" w:sz="6" w:space="0" w:color="auto"/>
            </w:tcBorders>
            <w:hideMark/>
          </w:tcPr>
          <w:p w14:paraId="0C307CC7"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12,13</w:t>
            </w:r>
            <w:r w:rsidRPr="006F40B4">
              <w:rPr>
                <w:rFonts w:ascii="Arial" w:hAnsi="Arial" w:cs="Arial"/>
                <w:lang w:eastAsia="cs-CZ"/>
              </w:rPr>
              <w:t> </w:t>
            </w:r>
          </w:p>
        </w:tc>
        <w:tc>
          <w:tcPr>
            <w:tcW w:w="1500" w:type="dxa"/>
            <w:tcBorders>
              <w:top w:val="nil"/>
              <w:left w:val="nil"/>
              <w:bottom w:val="single" w:sz="4" w:space="0" w:color="auto"/>
              <w:right w:val="single" w:sz="6" w:space="0" w:color="auto"/>
            </w:tcBorders>
            <w:shd w:val="clear" w:color="auto" w:fill="FFFFFF" w:themeFill="background1"/>
            <w:hideMark/>
          </w:tcPr>
          <w:p w14:paraId="3B2FA40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DB564AF"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2E45E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shd w:val="clear" w:color="auto" w:fill="FFFFFF" w:themeFill="background1"/>
            <w:hideMark/>
          </w:tcPr>
          <w:p w14:paraId="2E186DE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c>
          <w:tcPr>
            <w:tcW w:w="1500" w:type="dxa"/>
            <w:tcBorders>
              <w:top w:val="nil"/>
              <w:left w:val="nil"/>
              <w:bottom w:val="single" w:sz="4" w:space="0" w:color="auto"/>
              <w:right w:val="single" w:sz="6" w:space="0" w:color="auto"/>
            </w:tcBorders>
            <w:hideMark/>
          </w:tcPr>
          <w:p w14:paraId="7A3DD99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NEBUDE </w:t>
            </w:r>
          </w:p>
        </w:tc>
      </w:tr>
      <w:tr w:rsidR="006F40B4" w:rsidRPr="00097F91" w14:paraId="28BA10CB" w14:textId="77777777" w:rsidTr="004A43E4">
        <w:tc>
          <w:tcPr>
            <w:tcW w:w="1500" w:type="dxa"/>
            <w:tcBorders>
              <w:top w:val="single" w:sz="4" w:space="0" w:color="auto"/>
              <w:left w:val="single" w:sz="4" w:space="0" w:color="auto"/>
              <w:bottom w:val="single" w:sz="4" w:space="0" w:color="auto"/>
              <w:right w:val="single" w:sz="4" w:space="0" w:color="auto"/>
            </w:tcBorders>
          </w:tcPr>
          <w:p w14:paraId="21087A53" w14:textId="77777777" w:rsidR="006F40B4" w:rsidRPr="006F40B4" w:rsidRDefault="006F40B4" w:rsidP="006F40B4">
            <w:pPr>
              <w:jc w:val="center"/>
              <w:textAlignment w:val="baseline"/>
              <w:rPr>
                <w:rFonts w:ascii="Arial" w:hAnsi="Arial" w:cs="Arial"/>
                <w:b/>
                <w:bCs/>
                <w:lang w:eastAsia="cs-CZ"/>
              </w:rPr>
            </w:pPr>
            <w:r w:rsidRPr="006F40B4">
              <w:rPr>
                <w:rFonts w:ascii="Arial" w:hAnsi="Arial" w:cs="Arial"/>
                <w:b/>
                <w:bCs/>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5D497E8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678883C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7B33FE45"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shd w:val="clear" w:color="auto" w:fill="FFFFFF" w:themeFill="background1"/>
          </w:tcPr>
          <w:p w14:paraId="14AE97E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c>
          <w:tcPr>
            <w:tcW w:w="1500" w:type="dxa"/>
            <w:tcBorders>
              <w:top w:val="single" w:sz="4" w:space="0" w:color="auto"/>
              <w:left w:val="single" w:sz="4" w:space="0" w:color="auto"/>
              <w:bottom w:val="single" w:sz="4" w:space="0" w:color="auto"/>
              <w:right w:val="single" w:sz="4" w:space="0" w:color="auto"/>
            </w:tcBorders>
          </w:tcPr>
          <w:p w14:paraId="09053B2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w:t>
            </w:r>
          </w:p>
        </w:tc>
      </w:tr>
      <w:tr w:rsidR="006F40B4" w:rsidRPr="00097F91" w14:paraId="0A075AE2" w14:textId="77777777" w:rsidTr="004A43E4">
        <w:tc>
          <w:tcPr>
            <w:tcW w:w="1500" w:type="dxa"/>
            <w:tcBorders>
              <w:top w:val="single" w:sz="4" w:space="0" w:color="auto"/>
              <w:left w:val="single" w:sz="6" w:space="0" w:color="auto"/>
              <w:bottom w:val="single" w:sz="6" w:space="0" w:color="auto"/>
              <w:right w:val="single" w:sz="6" w:space="0" w:color="auto"/>
            </w:tcBorders>
            <w:hideMark/>
          </w:tcPr>
          <w:p w14:paraId="0523113E" w14:textId="77777777" w:rsidR="006F40B4" w:rsidRPr="006F40B4" w:rsidRDefault="006F40B4" w:rsidP="006F40B4">
            <w:pPr>
              <w:jc w:val="center"/>
              <w:textAlignment w:val="baseline"/>
              <w:rPr>
                <w:rFonts w:ascii="Arial" w:hAnsi="Arial" w:cs="Arial"/>
                <w:sz w:val="24"/>
                <w:szCs w:val="24"/>
                <w:lang w:eastAsia="cs-CZ"/>
              </w:rPr>
            </w:pPr>
            <w:r w:rsidRPr="006F40B4">
              <w:rPr>
                <w:rFonts w:ascii="Arial" w:hAnsi="Arial" w:cs="Arial"/>
                <w:b/>
                <w:bCs/>
                <w:lang w:eastAsia="cs-CZ"/>
              </w:rPr>
              <w:t>98</w:t>
            </w:r>
          </w:p>
        </w:tc>
        <w:tc>
          <w:tcPr>
            <w:tcW w:w="1500" w:type="dxa"/>
            <w:tcBorders>
              <w:top w:val="single" w:sz="4" w:space="0" w:color="auto"/>
              <w:left w:val="nil"/>
              <w:bottom w:val="single" w:sz="6" w:space="0" w:color="auto"/>
              <w:right w:val="single" w:sz="6" w:space="0" w:color="auto"/>
            </w:tcBorders>
            <w:hideMark/>
          </w:tcPr>
          <w:p w14:paraId="2D5934AB"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52463FFD"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6C11ABC4"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c>
          <w:tcPr>
            <w:tcW w:w="1500" w:type="dxa"/>
            <w:tcBorders>
              <w:top w:val="single" w:sz="4" w:space="0" w:color="auto"/>
              <w:left w:val="nil"/>
              <w:bottom w:val="single" w:sz="6" w:space="0" w:color="auto"/>
              <w:right w:val="single" w:sz="6" w:space="0" w:color="auto"/>
            </w:tcBorders>
            <w:hideMark/>
          </w:tcPr>
          <w:p w14:paraId="7CF77CC1"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w:t>
            </w:r>
          </w:p>
        </w:tc>
        <w:tc>
          <w:tcPr>
            <w:tcW w:w="1500" w:type="dxa"/>
            <w:tcBorders>
              <w:top w:val="single" w:sz="4" w:space="0" w:color="auto"/>
              <w:left w:val="nil"/>
              <w:bottom w:val="single" w:sz="6" w:space="0" w:color="auto"/>
              <w:right w:val="single" w:sz="6" w:space="0" w:color="auto"/>
            </w:tcBorders>
            <w:hideMark/>
          </w:tcPr>
          <w:p w14:paraId="3D79F060" w14:textId="77777777" w:rsidR="006F40B4" w:rsidRPr="006F40B4" w:rsidRDefault="006F40B4" w:rsidP="006F40B4">
            <w:pPr>
              <w:jc w:val="center"/>
              <w:textAlignment w:val="baseline"/>
              <w:rPr>
                <w:rFonts w:ascii="Arial" w:hAnsi="Arial" w:cs="Arial"/>
                <w:lang w:eastAsia="cs-CZ"/>
              </w:rPr>
            </w:pPr>
            <w:r w:rsidRPr="006F40B4">
              <w:rPr>
                <w:rFonts w:ascii="Arial" w:hAnsi="Arial" w:cs="Arial"/>
                <w:lang w:eastAsia="cs-CZ"/>
              </w:rPr>
              <w:t>98 </w:t>
            </w:r>
          </w:p>
        </w:tc>
      </w:tr>
    </w:tbl>
    <w:p w14:paraId="620C1E3F" w14:textId="61E0E3C9" w:rsidR="006F40B4" w:rsidRDefault="006F40B4" w:rsidP="009C696E">
      <w:pPr>
        <w:jc w:val="both"/>
        <w:rPr>
          <w:rFonts w:ascii="Arial" w:hAnsi="Arial" w:cs="Arial"/>
        </w:rPr>
      </w:pPr>
    </w:p>
    <w:p w14:paraId="0B8F8F55" w14:textId="34F96882" w:rsidR="003620DC" w:rsidRDefault="003620DC" w:rsidP="009C696E">
      <w:pPr>
        <w:jc w:val="both"/>
        <w:rPr>
          <w:rFonts w:ascii="Arial" w:hAnsi="Arial" w:cs="Arial"/>
        </w:rPr>
      </w:pPr>
    </w:p>
    <w:p w14:paraId="5F2B2036" w14:textId="49A3BAF9" w:rsidR="003620DC" w:rsidRDefault="003620DC" w:rsidP="009C696E">
      <w:pPr>
        <w:jc w:val="both"/>
        <w:rPr>
          <w:rFonts w:ascii="Arial" w:hAnsi="Arial" w:cs="Arial"/>
        </w:rPr>
      </w:pPr>
    </w:p>
    <w:p w14:paraId="2948BC00" w14:textId="075E39B2" w:rsidR="003620DC" w:rsidRDefault="003620DC" w:rsidP="009C696E">
      <w:pPr>
        <w:jc w:val="both"/>
        <w:rPr>
          <w:rFonts w:ascii="Arial" w:hAnsi="Arial" w:cs="Arial"/>
        </w:rPr>
      </w:pPr>
    </w:p>
    <w:p w14:paraId="44D822B4" w14:textId="3B1F2710" w:rsidR="003620DC" w:rsidRDefault="003620DC" w:rsidP="009C696E">
      <w:pPr>
        <w:jc w:val="both"/>
        <w:rPr>
          <w:rFonts w:ascii="Arial" w:hAnsi="Arial" w:cs="Arial"/>
        </w:rPr>
      </w:pPr>
    </w:p>
    <w:p w14:paraId="352A75F7" w14:textId="586E9715" w:rsidR="003620DC" w:rsidRDefault="003620DC" w:rsidP="009C696E">
      <w:pPr>
        <w:jc w:val="both"/>
        <w:rPr>
          <w:rFonts w:ascii="Arial" w:hAnsi="Arial" w:cs="Arial"/>
        </w:rPr>
      </w:pPr>
    </w:p>
    <w:p w14:paraId="25A6E9C1" w14:textId="729EFC6F" w:rsidR="003620DC" w:rsidRDefault="003620DC" w:rsidP="009C696E">
      <w:pPr>
        <w:jc w:val="both"/>
        <w:rPr>
          <w:rFonts w:ascii="Arial" w:hAnsi="Arial" w:cs="Arial"/>
        </w:rPr>
      </w:pPr>
    </w:p>
    <w:p w14:paraId="584728FB" w14:textId="5D7B2324" w:rsidR="003620DC" w:rsidRDefault="003620DC" w:rsidP="009C696E">
      <w:pPr>
        <w:jc w:val="both"/>
        <w:rPr>
          <w:rFonts w:ascii="Arial" w:hAnsi="Arial" w:cs="Arial"/>
        </w:rPr>
      </w:pPr>
    </w:p>
    <w:p w14:paraId="580005CD" w14:textId="68A4E2CB" w:rsidR="003620DC" w:rsidRDefault="003620DC" w:rsidP="009C696E">
      <w:pPr>
        <w:jc w:val="both"/>
        <w:rPr>
          <w:rFonts w:ascii="Arial" w:hAnsi="Arial" w:cs="Arial"/>
        </w:rPr>
      </w:pPr>
    </w:p>
    <w:p w14:paraId="189D6608" w14:textId="42A63870" w:rsidR="003620DC" w:rsidRDefault="003620DC" w:rsidP="009C696E">
      <w:pPr>
        <w:jc w:val="both"/>
        <w:rPr>
          <w:rFonts w:ascii="Arial" w:hAnsi="Arial" w:cs="Arial"/>
        </w:rPr>
      </w:pPr>
    </w:p>
    <w:p w14:paraId="7DD006F6" w14:textId="252BC8D1" w:rsidR="003620DC" w:rsidRDefault="003620DC" w:rsidP="009C696E">
      <w:pPr>
        <w:jc w:val="both"/>
        <w:rPr>
          <w:rFonts w:ascii="Arial" w:hAnsi="Arial" w:cs="Arial"/>
        </w:rPr>
      </w:pPr>
    </w:p>
    <w:p w14:paraId="1BC3BBF1" w14:textId="70A7A111" w:rsidR="003620DC" w:rsidRDefault="003620DC" w:rsidP="009C696E">
      <w:pPr>
        <w:jc w:val="both"/>
        <w:rPr>
          <w:rFonts w:ascii="Arial" w:hAnsi="Arial" w:cs="Arial"/>
        </w:rPr>
      </w:pPr>
    </w:p>
    <w:p w14:paraId="69DAECC1" w14:textId="08D5E342" w:rsidR="003620DC" w:rsidRDefault="003620DC" w:rsidP="009C696E">
      <w:pPr>
        <w:jc w:val="both"/>
        <w:rPr>
          <w:rFonts w:ascii="Arial" w:hAnsi="Arial" w:cs="Arial"/>
        </w:rPr>
      </w:pPr>
    </w:p>
    <w:p w14:paraId="107C18A5" w14:textId="4D21283E" w:rsidR="003620DC" w:rsidRDefault="003620DC" w:rsidP="009C696E">
      <w:pPr>
        <w:jc w:val="both"/>
        <w:rPr>
          <w:rFonts w:ascii="Arial" w:hAnsi="Arial" w:cs="Arial"/>
        </w:rPr>
      </w:pPr>
    </w:p>
    <w:p w14:paraId="0C11B92E" w14:textId="2799D8D4" w:rsidR="003620DC" w:rsidRDefault="003620DC" w:rsidP="009C696E">
      <w:pPr>
        <w:jc w:val="both"/>
        <w:rPr>
          <w:rFonts w:ascii="Arial" w:hAnsi="Arial" w:cs="Arial"/>
        </w:rPr>
      </w:pPr>
    </w:p>
    <w:p w14:paraId="54200060" w14:textId="739DD238" w:rsidR="003620DC" w:rsidRDefault="003620DC" w:rsidP="009C696E">
      <w:pPr>
        <w:jc w:val="both"/>
        <w:rPr>
          <w:rFonts w:ascii="Arial" w:hAnsi="Arial" w:cs="Arial"/>
        </w:rPr>
      </w:pPr>
    </w:p>
    <w:p w14:paraId="08969E84" w14:textId="01F27D26" w:rsidR="003620DC" w:rsidRDefault="003620DC" w:rsidP="009C696E">
      <w:pPr>
        <w:jc w:val="both"/>
        <w:rPr>
          <w:rFonts w:ascii="Arial" w:hAnsi="Arial" w:cs="Arial"/>
        </w:rPr>
      </w:pPr>
    </w:p>
    <w:p w14:paraId="4EB7C7E9" w14:textId="347658F5" w:rsidR="003620DC" w:rsidRDefault="003620DC" w:rsidP="009C696E">
      <w:pPr>
        <w:jc w:val="both"/>
        <w:rPr>
          <w:rFonts w:ascii="Arial" w:hAnsi="Arial" w:cs="Arial"/>
        </w:rPr>
      </w:pPr>
    </w:p>
    <w:p w14:paraId="3B3F6E9E" w14:textId="5EA73495" w:rsidR="003620DC" w:rsidRDefault="003620DC" w:rsidP="009C696E">
      <w:pPr>
        <w:jc w:val="both"/>
        <w:rPr>
          <w:rFonts w:ascii="Arial" w:hAnsi="Arial" w:cs="Arial"/>
        </w:rPr>
      </w:pPr>
    </w:p>
    <w:p w14:paraId="4F992BD1" w14:textId="30A05E30" w:rsidR="003620DC" w:rsidRDefault="003620DC" w:rsidP="009C696E">
      <w:pPr>
        <w:jc w:val="both"/>
        <w:rPr>
          <w:rFonts w:ascii="Arial" w:hAnsi="Arial" w:cs="Arial"/>
        </w:rPr>
      </w:pPr>
    </w:p>
    <w:p w14:paraId="134A1B8D" w14:textId="419260D6" w:rsidR="003620DC" w:rsidRDefault="003620DC" w:rsidP="009C696E">
      <w:pPr>
        <w:jc w:val="both"/>
        <w:rPr>
          <w:rFonts w:ascii="Arial" w:hAnsi="Arial" w:cs="Arial"/>
        </w:rPr>
      </w:pPr>
    </w:p>
    <w:p w14:paraId="2799C570" w14:textId="6A1D775C" w:rsidR="003620DC" w:rsidRDefault="003620DC" w:rsidP="009C696E">
      <w:pPr>
        <w:jc w:val="both"/>
        <w:rPr>
          <w:rFonts w:ascii="Arial" w:hAnsi="Arial" w:cs="Arial"/>
        </w:rPr>
      </w:pPr>
    </w:p>
    <w:p w14:paraId="0778F1D2" w14:textId="457194F4" w:rsidR="003620DC" w:rsidRDefault="003620DC" w:rsidP="009C696E">
      <w:pPr>
        <w:jc w:val="both"/>
        <w:rPr>
          <w:rFonts w:ascii="Arial" w:hAnsi="Arial" w:cs="Arial"/>
        </w:rPr>
      </w:pPr>
    </w:p>
    <w:p w14:paraId="316C3261" w14:textId="3436C353" w:rsidR="003620DC" w:rsidRDefault="003620DC" w:rsidP="009C696E">
      <w:pPr>
        <w:jc w:val="both"/>
        <w:rPr>
          <w:rFonts w:ascii="Arial" w:hAnsi="Arial" w:cs="Arial"/>
        </w:rPr>
      </w:pPr>
    </w:p>
    <w:p w14:paraId="33F0050B" w14:textId="3E153E54" w:rsidR="003620DC" w:rsidRDefault="003620DC" w:rsidP="009C696E">
      <w:pPr>
        <w:jc w:val="both"/>
        <w:rPr>
          <w:rFonts w:ascii="Arial" w:hAnsi="Arial" w:cs="Arial"/>
        </w:rPr>
      </w:pPr>
    </w:p>
    <w:p w14:paraId="5004F6BB" w14:textId="5E330004" w:rsidR="003620DC" w:rsidRDefault="003620DC" w:rsidP="009C696E">
      <w:pPr>
        <w:jc w:val="both"/>
        <w:rPr>
          <w:rFonts w:ascii="Arial" w:hAnsi="Arial" w:cs="Arial"/>
        </w:rPr>
      </w:pPr>
    </w:p>
    <w:p w14:paraId="659478AF" w14:textId="67C0C0EC" w:rsidR="003620DC" w:rsidRDefault="003620DC" w:rsidP="009C696E">
      <w:pPr>
        <w:jc w:val="both"/>
        <w:rPr>
          <w:rFonts w:ascii="Arial" w:hAnsi="Arial" w:cs="Arial"/>
        </w:rPr>
      </w:pPr>
    </w:p>
    <w:p w14:paraId="68B615D8" w14:textId="2A18BEF3" w:rsidR="003620DC" w:rsidRDefault="003620DC" w:rsidP="009C696E">
      <w:pPr>
        <w:jc w:val="both"/>
        <w:rPr>
          <w:rFonts w:ascii="Arial" w:hAnsi="Arial" w:cs="Arial"/>
        </w:rPr>
      </w:pPr>
    </w:p>
    <w:p w14:paraId="12622EFF" w14:textId="77777777" w:rsidR="003620DC" w:rsidRPr="009C696E" w:rsidRDefault="003620DC" w:rsidP="009C696E">
      <w:pPr>
        <w:jc w:val="both"/>
        <w:rPr>
          <w:rFonts w:ascii="Arial" w:hAnsi="Arial" w:cs="Arial"/>
        </w:rPr>
      </w:pPr>
    </w:p>
    <w:p w14:paraId="28A1C6B6" w14:textId="77777777" w:rsidR="003620DC" w:rsidRPr="003620DC" w:rsidRDefault="003620DC" w:rsidP="003620DC">
      <w:pPr>
        <w:jc w:val="both"/>
        <w:rPr>
          <w:rFonts w:ascii="Arial" w:hAnsi="Arial" w:cs="Arial"/>
          <w:b/>
          <w:sz w:val="24"/>
          <w:szCs w:val="24"/>
        </w:rPr>
      </w:pPr>
      <w:r w:rsidRPr="003620DC">
        <w:rPr>
          <w:rFonts w:ascii="Arial" w:hAnsi="Arial" w:cs="Arial"/>
          <w:b/>
          <w:sz w:val="24"/>
          <w:szCs w:val="24"/>
        </w:rPr>
        <w:t>Standardy kvality PID pro mezikrajské linky PID/VDV</w:t>
      </w:r>
    </w:p>
    <w:p w14:paraId="615107BC" w14:textId="77777777" w:rsidR="003620DC" w:rsidRPr="003620DC" w:rsidRDefault="003620DC" w:rsidP="003620DC">
      <w:pPr>
        <w:jc w:val="both"/>
        <w:rPr>
          <w:rFonts w:ascii="Arial" w:hAnsi="Arial" w:cs="Arial"/>
        </w:rPr>
      </w:pPr>
    </w:p>
    <w:p w14:paraId="7CA2AC68" w14:textId="77777777" w:rsidR="003620DC" w:rsidRPr="003620DC" w:rsidRDefault="003620DC" w:rsidP="003620DC">
      <w:pPr>
        <w:jc w:val="both"/>
        <w:rPr>
          <w:rFonts w:ascii="Arial" w:hAnsi="Arial" w:cs="Arial"/>
        </w:rPr>
      </w:pPr>
      <w:r w:rsidRPr="003620DC">
        <w:rPr>
          <w:rFonts w:ascii="Arial" w:hAnsi="Arial" w:cs="Arial"/>
        </w:rPr>
        <w:t>Garant standardu (kontaktní osoba):</w:t>
      </w:r>
    </w:p>
    <w:p w14:paraId="07BD0E51" w14:textId="77777777" w:rsidR="003620DC" w:rsidRPr="003620DC" w:rsidRDefault="003620DC" w:rsidP="003620DC">
      <w:pPr>
        <w:jc w:val="both"/>
        <w:rPr>
          <w:rFonts w:ascii="Arial" w:hAnsi="Arial" w:cs="Arial"/>
        </w:rPr>
      </w:pPr>
      <w:r w:rsidRPr="003620DC">
        <w:rPr>
          <w:rFonts w:ascii="Arial" w:hAnsi="Arial" w:cs="Arial"/>
        </w:rPr>
        <w:t>→ IDSK, úsek pro dopravní obslužnost</w:t>
      </w:r>
    </w:p>
    <w:p w14:paraId="7ADAE8B4" w14:textId="77777777" w:rsidR="003620DC" w:rsidRPr="003620DC" w:rsidRDefault="003620DC" w:rsidP="003620DC">
      <w:pPr>
        <w:jc w:val="both"/>
        <w:rPr>
          <w:rFonts w:ascii="Arial" w:hAnsi="Arial" w:cs="Arial"/>
        </w:rPr>
      </w:pPr>
      <w:r w:rsidRPr="003620DC">
        <w:rPr>
          <w:rFonts w:ascii="Arial" w:hAnsi="Arial" w:cs="Arial"/>
        </w:rPr>
        <w:t>→ ROPID, odbor kvality služby</w:t>
      </w:r>
    </w:p>
    <w:p w14:paraId="3B1E32D5" w14:textId="77777777" w:rsidR="003620DC" w:rsidRPr="003620DC" w:rsidRDefault="003620DC" w:rsidP="003620DC">
      <w:pPr>
        <w:jc w:val="both"/>
        <w:rPr>
          <w:rFonts w:ascii="Arial" w:hAnsi="Arial" w:cs="Arial"/>
        </w:rPr>
      </w:pPr>
      <w:r w:rsidRPr="003620DC">
        <w:rPr>
          <w:rFonts w:ascii="Arial" w:hAnsi="Arial" w:cs="Arial"/>
        </w:rPr>
        <w:t>→ ROPID, odbor marketingu</w:t>
      </w:r>
    </w:p>
    <w:p w14:paraId="1090EF85" w14:textId="75B6E378" w:rsidR="003620DC" w:rsidRDefault="003620DC" w:rsidP="003620DC">
      <w:pPr>
        <w:jc w:val="both"/>
        <w:rPr>
          <w:rFonts w:ascii="Arial" w:hAnsi="Arial" w:cs="Arial"/>
        </w:rPr>
      </w:pPr>
      <w:r w:rsidRPr="003620DC">
        <w:rPr>
          <w:rFonts w:ascii="Arial" w:hAnsi="Arial" w:cs="Arial"/>
        </w:rPr>
        <w:t>garant.bus@ropid.cz</w:t>
      </w:r>
    </w:p>
    <w:p w14:paraId="0441617E" w14:textId="77777777" w:rsidR="003620DC" w:rsidRPr="003620DC" w:rsidRDefault="003620DC" w:rsidP="003620DC">
      <w:pPr>
        <w:jc w:val="both"/>
        <w:rPr>
          <w:rFonts w:ascii="Arial" w:hAnsi="Arial" w:cs="Arial"/>
        </w:rPr>
      </w:pPr>
    </w:p>
    <w:p w14:paraId="23418880" w14:textId="77777777" w:rsidR="003620DC" w:rsidRPr="003620DC" w:rsidRDefault="003620DC" w:rsidP="003620DC">
      <w:pPr>
        <w:jc w:val="both"/>
        <w:rPr>
          <w:rFonts w:ascii="Arial" w:hAnsi="Arial" w:cs="Arial"/>
          <w:u w:val="single"/>
        </w:rPr>
      </w:pPr>
      <w:r w:rsidRPr="003620DC">
        <w:rPr>
          <w:rFonts w:ascii="Arial" w:hAnsi="Arial" w:cs="Arial"/>
          <w:u w:val="single"/>
        </w:rPr>
        <w:t>1.</w:t>
      </w:r>
      <w:r w:rsidRPr="003620DC">
        <w:rPr>
          <w:rFonts w:ascii="Arial" w:hAnsi="Arial" w:cs="Arial"/>
          <w:u w:val="single"/>
        </w:rPr>
        <w:tab/>
        <w:t xml:space="preserve">ÚVOD </w:t>
      </w:r>
    </w:p>
    <w:p w14:paraId="241E5F68" w14:textId="77777777" w:rsidR="003620DC" w:rsidRPr="003620DC" w:rsidRDefault="003620DC" w:rsidP="003620DC">
      <w:pPr>
        <w:jc w:val="both"/>
        <w:rPr>
          <w:rFonts w:ascii="Arial" w:hAnsi="Arial" w:cs="Arial"/>
        </w:rPr>
      </w:pPr>
      <w:r w:rsidRPr="003620DC">
        <w:rPr>
          <w:rFonts w:ascii="Arial" w:hAnsi="Arial" w:cs="Arial"/>
        </w:rPr>
        <w:t xml:space="preserve">Standardy kvality a požadavky na vozidla a jejich vybavení je v rámci jednotlivých krajů sousedících se Středočeským krajem (mimo Hl. m. Prahy) ve většině aspektů více či méně odlišné. Tyto standardy jsou tak aplikovány na vybrané mezikrajské výkony, na kterých by byla aplikace plnohodnotných standardů kvality PID z důvodu odlišnosti požadavků jednotlivých krajů nerealizovatelná. </w:t>
      </w:r>
    </w:p>
    <w:p w14:paraId="3C3EE881" w14:textId="77777777" w:rsidR="003620DC" w:rsidRPr="003620DC" w:rsidRDefault="003620DC" w:rsidP="003620DC">
      <w:pPr>
        <w:jc w:val="both"/>
        <w:rPr>
          <w:rFonts w:ascii="Arial" w:hAnsi="Arial" w:cs="Arial"/>
        </w:rPr>
      </w:pPr>
      <w:r w:rsidRPr="003620DC">
        <w:rPr>
          <w:rFonts w:ascii="Arial" w:hAnsi="Arial" w:cs="Arial"/>
        </w:rPr>
        <w:t>Tyto standardy jsou závazné a vztahují se tak na níže uvedené konkrétní dopravní výkony (linky), které jsou realizovány mezi Prahou/Středočeským krajem a krajem sousedním na základě Smlouvy o veřejných službách v přepravě cestujících veřejnou linkovou dopravou.</w:t>
      </w:r>
    </w:p>
    <w:p w14:paraId="546A80E4" w14:textId="77777777" w:rsidR="003620DC" w:rsidRPr="003620DC" w:rsidRDefault="003620DC" w:rsidP="003620DC">
      <w:pPr>
        <w:jc w:val="both"/>
        <w:rPr>
          <w:rFonts w:ascii="Arial" w:hAnsi="Arial" w:cs="Arial"/>
          <w:u w:val="single"/>
        </w:rPr>
      </w:pPr>
      <w:r w:rsidRPr="003620DC">
        <w:rPr>
          <w:rFonts w:ascii="Arial" w:hAnsi="Arial" w:cs="Arial"/>
          <w:u w:val="single"/>
        </w:rPr>
        <w:t>DOPRAVCE</w:t>
      </w:r>
      <w:r w:rsidRPr="003620DC">
        <w:rPr>
          <w:rFonts w:ascii="Arial" w:hAnsi="Arial" w:cs="Arial"/>
          <w:u w:val="single"/>
        </w:rPr>
        <w:tab/>
        <w:t>LINKA</w:t>
      </w:r>
    </w:p>
    <w:tbl>
      <w:tblPr>
        <w:tblStyle w:val="Mkatabulky"/>
        <w:tblW w:w="0" w:type="auto"/>
        <w:tblLook w:val="04A0" w:firstRow="1" w:lastRow="0" w:firstColumn="1" w:lastColumn="0" w:noHBand="0" w:noVBand="1"/>
      </w:tblPr>
      <w:tblGrid>
        <w:gridCol w:w="3020"/>
        <w:gridCol w:w="3020"/>
      </w:tblGrid>
      <w:tr w:rsidR="003620DC" w14:paraId="281B0008" w14:textId="77777777" w:rsidTr="00F504AC">
        <w:tc>
          <w:tcPr>
            <w:tcW w:w="3020" w:type="dxa"/>
            <w:shd w:val="clear" w:color="auto" w:fill="D9D9D9" w:themeFill="background1" w:themeFillShade="D9"/>
          </w:tcPr>
          <w:p w14:paraId="02A36F93"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DOPRAVCE</w:t>
            </w:r>
          </w:p>
        </w:tc>
        <w:tc>
          <w:tcPr>
            <w:tcW w:w="3020" w:type="dxa"/>
            <w:shd w:val="clear" w:color="auto" w:fill="D9D9D9" w:themeFill="background1" w:themeFillShade="D9"/>
          </w:tcPr>
          <w:p w14:paraId="52FBFCB8" w14:textId="77777777" w:rsidR="003620DC" w:rsidRPr="003620DC" w:rsidRDefault="003620DC" w:rsidP="00F504AC">
            <w:pPr>
              <w:jc w:val="center"/>
              <w:rPr>
                <w:rFonts w:ascii="Arial" w:hAnsi="Arial" w:cs="Arial"/>
                <w:b/>
                <w:sz w:val="22"/>
                <w:szCs w:val="22"/>
              </w:rPr>
            </w:pPr>
            <w:r w:rsidRPr="003620DC">
              <w:rPr>
                <w:rFonts w:ascii="Arial" w:hAnsi="Arial" w:cs="Arial"/>
                <w:b/>
                <w:sz w:val="22"/>
                <w:szCs w:val="22"/>
              </w:rPr>
              <w:t>LINKA</w:t>
            </w:r>
          </w:p>
        </w:tc>
      </w:tr>
      <w:tr w:rsidR="003620DC" w14:paraId="5EE17F52" w14:textId="77777777" w:rsidTr="00F504AC">
        <w:tc>
          <w:tcPr>
            <w:tcW w:w="3020" w:type="dxa"/>
          </w:tcPr>
          <w:p w14:paraId="2EDCED94" w14:textId="3085432A"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c>
          <w:tcPr>
            <w:tcW w:w="3020" w:type="dxa"/>
          </w:tcPr>
          <w:p w14:paraId="6C9302DB" w14:textId="218CBF42" w:rsidR="003620DC" w:rsidRPr="003620DC" w:rsidRDefault="003620DC" w:rsidP="00F504AC">
            <w:pPr>
              <w:jc w:val="center"/>
              <w:rPr>
                <w:rFonts w:ascii="Arial" w:hAnsi="Arial" w:cs="Arial"/>
                <w:sz w:val="22"/>
                <w:szCs w:val="22"/>
                <w:highlight w:val="yellow"/>
              </w:rPr>
            </w:pPr>
            <w:r w:rsidRPr="003620DC">
              <w:rPr>
                <w:rFonts w:ascii="Arial" w:hAnsi="Arial" w:cs="Arial"/>
                <w:sz w:val="22"/>
                <w:szCs w:val="22"/>
                <w:highlight w:val="yellow"/>
              </w:rPr>
              <w:t>(bude doplněno)</w:t>
            </w:r>
          </w:p>
        </w:tc>
      </w:tr>
    </w:tbl>
    <w:p w14:paraId="60C2E555" w14:textId="3D69317A" w:rsidR="003620DC" w:rsidRPr="003620DC" w:rsidRDefault="003620DC" w:rsidP="003620DC">
      <w:pPr>
        <w:jc w:val="both"/>
        <w:rPr>
          <w:rFonts w:ascii="Arial" w:hAnsi="Arial" w:cs="Arial"/>
        </w:rPr>
      </w:pPr>
    </w:p>
    <w:p w14:paraId="2FE4C8B1" w14:textId="77777777" w:rsidR="003620DC" w:rsidRPr="003620DC" w:rsidRDefault="003620DC" w:rsidP="003620DC">
      <w:pPr>
        <w:jc w:val="both"/>
        <w:rPr>
          <w:rFonts w:ascii="Arial" w:hAnsi="Arial" w:cs="Arial"/>
        </w:rPr>
      </w:pPr>
      <w:r w:rsidRPr="003620DC">
        <w:rPr>
          <w:rFonts w:ascii="Arial" w:hAnsi="Arial" w:cs="Arial"/>
        </w:rPr>
        <w:t>Tyto Standardy kvality jsou pak nedílnou součástí Přístupové smlouvy pro mezikrajské linky do systému Pražské integrované dopravy, uzavřené mezi Hlavním městem Praha, Středočeským krajem a dopravcem přistupujícího do systému PID – mezikrajské linky.</w:t>
      </w:r>
    </w:p>
    <w:p w14:paraId="76F40DD5" w14:textId="77777777" w:rsidR="003620DC" w:rsidRPr="003620DC" w:rsidRDefault="003620DC" w:rsidP="003620DC">
      <w:pPr>
        <w:jc w:val="both"/>
        <w:rPr>
          <w:rFonts w:ascii="Arial" w:hAnsi="Arial" w:cs="Arial"/>
        </w:rPr>
      </w:pPr>
    </w:p>
    <w:p w14:paraId="0BC394ED" w14:textId="77777777" w:rsidR="003620DC" w:rsidRPr="003620DC" w:rsidRDefault="003620DC" w:rsidP="003620DC">
      <w:pPr>
        <w:jc w:val="both"/>
        <w:rPr>
          <w:rFonts w:ascii="Arial" w:hAnsi="Arial" w:cs="Arial"/>
          <w:u w:val="single"/>
        </w:rPr>
      </w:pPr>
      <w:r w:rsidRPr="003620DC">
        <w:rPr>
          <w:rFonts w:ascii="Arial" w:hAnsi="Arial" w:cs="Arial"/>
          <w:u w:val="single"/>
        </w:rPr>
        <w:t>2.</w:t>
      </w:r>
      <w:r w:rsidRPr="003620DC">
        <w:rPr>
          <w:rFonts w:ascii="Arial" w:hAnsi="Arial" w:cs="Arial"/>
          <w:u w:val="single"/>
        </w:rPr>
        <w:tab/>
        <w:t>PROVOZNÍ PARAMETRY</w:t>
      </w:r>
    </w:p>
    <w:p w14:paraId="6934F4FA" w14:textId="77777777" w:rsidR="003620DC" w:rsidRPr="003620DC" w:rsidRDefault="003620DC" w:rsidP="003620DC">
      <w:pPr>
        <w:jc w:val="both"/>
        <w:rPr>
          <w:rFonts w:ascii="Arial" w:hAnsi="Arial" w:cs="Arial"/>
        </w:rPr>
      </w:pPr>
      <w:r w:rsidRPr="003620DC">
        <w:rPr>
          <w:rFonts w:ascii="Arial" w:hAnsi="Arial" w:cs="Arial"/>
        </w:rPr>
        <w:t>2.1.</w:t>
      </w:r>
      <w:r w:rsidRPr="003620DC">
        <w:rPr>
          <w:rFonts w:ascii="Arial" w:hAnsi="Arial" w:cs="Arial"/>
        </w:rPr>
        <w:tab/>
        <w:t xml:space="preserve">Plnění JŘ </w:t>
      </w:r>
    </w:p>
    <w:p w14:paraId="2FA71375" w14:textId="29656BC1" w:rsidR="003620DC" w:rsidRPr="003620DC" w:rsidRDefault="003620DC" w:rsidP="003620DC">
      <w:pPr>
        <w:jc w:val="both"/>
        <w:rPr>
          <w:rFonts w:ascii="Arial" w:hAnsi="Arial" w:cs="Arial"/>
        </w:rPr>
      </w:pPr>
      <w:r w:rsidRPr="003620DC">
        <w:rPr>
          <w:rFonts w:ascii="Arial" w:hAnsi="Arial" w:cs="Arial"/>
        </w:rPr>
        <w:t>Provozní výkony jsou zajištovány v souladu s platným grafikonem. Je-li tomu jinak, je dopravce povinen tuto skutečnost nahlásit</w:t>
      </w:r>
      <w:ins w:id="0" w:author="Word Document Comparison" w:date="2024-05-27T15:50:00Z" w16du:dateUtc="2024-05-27T13:50:00Z">
        <w:r w:rsidR="00246D36">
          <w:rPr>
            <w:rFonts w:ascii="Arial" w:hAnsi="Arial" w:cs="Arial"/>
          </w:rPr>
          <w:t xml:space="preserve"> neprodleně (výpadky spojů, vysoká zpoždění, provozní změny, atd.), a to prostřednictvím MPV nebo oznámením na Dispečink PID. Veškeré provozní změny však musí být nahlášeny a zadány v MPV nejpozději</w:t>
        </w:r>
      </w:ins>
      <w:r w:rsidRPr="003620DC">
        <w:rPr>
          <w:rFonts w:ascii="Arial" w:hAnsi="Arial" w:cs="Arial"/>
        </w:rPr>
        <w:t xml:space="preserve"> do 9:00 následujícího dne dispečinku PID.</w:t>
      </w:r>
    </w:p>
    <w:p w14:paraId="37A233EA" w14:textId="77777777" w:rsidR="003620DC" w:rsidRPr="003620DC" w:rsidRDefault="003620DC" w:rsidP="003620DC">
      <w:pPr>
        <w:jc w:val="both"/>
        <w:rPr>
          <w:rFonts w:ascii="Arial" w:hAnsi="Arial" w:cs="Arial"/>
        </w:rPr>
      </w:pPr>
      <w:r w:rsidRPr="003620DC">
        <w:rPr>
          <w:rFonts w:ascii="Arial" w:hAnsi="Arial" w:cs="Arial"/>
        </w:rPr>
        <w:t>2.2.</w:t>
      </w:r>
      <w:r w:rsidRPr="003620DC">
        <w:rPr>
          <w:rFonts w:ascii="Arial" w:hAnsi="Arial" w:cs="Arial"/>
        </w:rPr>
        <w:tab/>
        <w:t>Dodržení kapacity vozidla</w:t>
      </w:r>
    </w:p>
    <w:p w14:paraId="64AE6BA0" w14:textId="77777777" w:rsidR="003620DC" w:rsidRPr="003620DC" w:rsidRDefault="003620DC" w:rsidP="003620DC">
      <w:pPr>
        <w:jc w:val="both"/>
        <w:rPr>
          <w:rFonts w:ascii="Arial" w:hAnsi="Arial" w:cs="Arial"/>
        </w:rPr>
      </w:pPr>
      <w:r w:rsidRPr="003620DC">
        <w:rPr>
          <w:rFonts w:ascii="Arial" w:hAnsi="Arial" w:cs="Arial"/>
        </w:rPr>
        <w:t>Spoj je zajištěn po celou dobu a v celé délce vozidlem předepsané nebo vyšší kapacity, definované typem vozidla (viz typy vozidel níže). Je-li tomu jinak, je dopravce povinen tuto skutečnost nahlásit do 9:00 následujícího dne dispečinku PID.</w:t>
      </w:r>
    </w:p>
    <w:p w14:paraId="1263CE3E" w14:textId="77777777" w:rsidR="003620DC" w:rsidRPr="003620DC" w:rsidRDefault="003620DC" w:rsidP="003620DC">
      <w:pPr>
        <w:jc w:val="both"/>
        <w:rPr>
          <w:rFonts w:ascii="Arial" w:hAnsi="Arial" w:cs="Arial"/>
        </w:rPr>
      </w:pPr>
    </w:p>
    <w:p w14:paraId="19EBD055" w14:textId="21C54ECA" w:rsidR="003620DC" w:rsidRPr="003620DC" w:rsidRDefault="003620DC" w:rsidP="003620DC">
      <w:pPr>
        <w:jc w:val="both"/>
        <w:rPr>
          <w:rFonts w:ascii="Arial" w:hAnsi="Arial" w:cs="Arial"/>
        </w:rPr>
      </w:pPr>
      <w:r w:rsidRPr="003620DC">
        <w:rPr>
          <w:rFonts w:ascii="Arial" w:hAnsi="Arial" w:cs="Arial"/>
        </w:rPr>
        <w:t>Základní definované parametry pro jednotlivé typy vozidel:</w:t>
      </w:r>
    </w:p>
    <w:p w14:paraId="06A3FC03" w14:textId="77777777" w:rsidR="003620DC" w:rsidRPr="003620DC" w:rsidRDefault="003620DC" w:rsidP="003620DC">
      <w:pPr>
        <w:jc w:val="both"/>
        <w:rPr>
          <w:rFonts w:ascii="Arial" w:hAnsi="Arial" w:cs="Arial"/>
        </w:rPr>
      </w:pPr>
    </w:p>
    <w:tbl>
      <w:tblPr>
        <w:tblW w:w="2915" w:type="pct"/>
        <w:jc w:val="center"/>
        <w:tblCellMar>
          <w:left w:w="0" w:type="dxa"/>
          <w:right w:w="0" w:type="dxa"/>
        </w:tblCellMar>
        <w:tblLook w:val="04A0" w:firstRow="1" w:lastRow="0" w:firstColumn="1" w:lastColumn="0" w:noHBand="0" w:noVBand="1"/>
      </w:tblPr>
      <w:tblGrid>
        <w:gridCol w:w="1301"/>
        <w:gridCol w:w="717"/>
        <w:gridCol w:w="717"/>
        <w:gridCol w:w="1195"/>
        <w:gridCol w:w="1346"/>
      </w:tblGrid>
      <w:tr w:rsidR="003620DC" w14:paraId="181E8582" w14:textId="77777777" w:rsidTr="00F504AC">
        <w:trPr>
          <w:jc w:val="center"/>
        </w:trPr>
        <w:tc>
          <w:tcPr>
            <w:tcW w:w="1460"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638B14B5"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TYP VOZIDLA</w:t>
            </w:r>
            <w:r w:rsidRPr="003620DC">
              <w:rPr>
                <w:rFonts w:ascii="Arial" w:hAnsi="Arial" w:cs="Arial"/>
                <w:b/>
                <w:bCs/>
                <w:vertAlign w:val="superscript"/>
              </w:rPr>
              <w:t>1</w:t>
            </w:r>
          </w:p>
        </w:tc>
        <w:tc>
          <w:tcPr>
            <w:tcW w:w="1726" w:type="pct"/>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9A65186" w14:textId="77777777" w:rsidR="003620DC" w:rsidRPr="003620DC" w:rsidRDefault="003620DC" w:rsidP="00F504AC">
            <w:pPr>
              <w:jc w:val="center"/>
              <w:rPr>
                <w:rFonts w:ascii="Arial" w:hAnsi="Arial" w:cs="Arial"/>
                <w:b/>
                <w:bCs/>
              </w:rPr>
            </w:pPr>
            <w:r w:rsidRPr="003620DC">
              <w:rPr>
                <w:rFonts w:ascii="Arial" w:hAnsi="Arial" w:cs="Arial"/>
                <w:b/>
                <w:bCs/>
              </w:rPr>
              <w:t xml:space="preserve">DÉLKA </w:t>
            </w:r>
            <w:r w:rsidRPr="003620DC">
              <w:rPr>
                <w:rFonts w:ascii="Arial" w:hAnsi="Arial" w:cs="Arial"/>
                <w:b/>
                <w:bCs/>
                <w:lang w:val="en-US"/>
              </w:rPr>
              <w:t>[mm]</w:t>
            </w:r>
          </w:p>
        </w:tc>
        <w:tc>
          <w:tcPr>
            <w:tcW w:w="908"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2C925F7E" w14:textId="77777777" w:rsidR="003620DC" w:rsidRPr="003620DC" w:rsidRDefault="003620DC" w:rsidP="00F504AC">
            <w:pPr>
              <w:jc w:val="center"/>
              <w:rPr>
                <w:rFonts w:ascii="Arial" w:hAnsi="Arial" w:cs="Arial"/>
                <w:b/>
                <w:bCs/>
              </w:rPr>
            </w:pPr>
            <w:r w:rsidRPr="003620DC">
              <w:rPr>
                <w:rFonts w:ascii="Arial" w:hAnsi="Arial" w:cs="Arial"/>
                <w:b/>
                <w:bCs/>
              </w:rPr>
              <w:t>POČET DVEŘÍ</w:t>
            </w:r>
            <w:r w:rsidRPr="003620DC">
              <w:rPr>
                <w:rFonts w:ascii="Arial" w:hAnsi="Arial" w:cs="Arial"/>
                <w:b/>
                <w:bCs/>
                <w:vertAlign w:val="superscript"/>
              </w:rPr>
              <w:t>2</w:t>
            </w:r>
          </w:p>
        </w:tc>
        <w:tc>
          <w:tcPr>
            <w:tcW w:w="906"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06662823" w14:textId="77777777" w:rsidR="003620DC" w:rsidRPr="003620DC" w:rsidRDefault="003620DC" w:rsidP="00F504AC">
            <w:pPr>
              <w:jc w:val="center"/>
              <w:rPr>
                <w:rFonts w:ascii="Arial" w:hAnsi="Arial" w:cs="Arial"/>
                <w:b/>
                <w:bCs/>
                <w:vertAlign w:val="superscript"/>
              </w:rPr>
            </w:pPr>
            <w:r w:rsidRPr="003620DC">
              <w:rPr>
                <w:rFonts w:ascii="Arial" w:hAnsi="Arial" w:cs="Arial"/>
                <w:b/>
                <w:bCs/>
              </w:rPr>
              <w:t>POČET SEDADEL</w:t>
            </w:r>
            <w:r w:rsidRPr="003620DC">
              <w:rPr>
                <w:rFonts w:ascii="Arial" w:hAnsi="Arial" w:cs="Arial"/>
                <w:b/>
                <w:bCs/>
                <w:vertAlign w:val="superscript"/>
              </w:rPr>
              <w:t>3</w:t>
            </w:r>
          </w:p>
        </w:tc>
      </w:tr>
      <w:tr w:rsidR="003620DC" w14:paraId="590D8865" w14:textId="77777777" w:rsidTr="00F504AC">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5F487F1" w14:textId="77777777" w:rsidR="003620DC" w:rsidRDefault="003620DC" w:rsidP="00F504AC">
            <w:pPr>
              <w:rPr>
                <w:rFonts w:cs="Calibri"/>
                <w:b/>
                <w:bCs/>
                <w:sz w:val="18"/>
                <w:szCs w:val="18"/>
                <w:vertAlign w:val="superscript"/>
              </w:rPr>
            </w:pPr>
          </w:p>
        </w:tc>
        <w:tc>
          <w:tcPr>
            <w:tcW w:w="88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1101FD5"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od</w:t>
            </w:r>
          </w:p>
        </w:tc>
        <w:tc>
          <w:tcPr>
            <w:tcW w:w="840"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2A2352E" w14:textId="77777777" w:rsidR="003620DC" w:rsidRPr="002579D1" w:rsidRDefault="003620DC" w:rsidP="00F504AC">
            <w:pPr>
              <w:jc w:val="center"/>
              <w:rPr>
                <w:rFonts w:ascii="Arial" w:hAnsi="Arial" w:cs="Arial"/>
                <w:b/>
                <w:bCs/>
                <w:sz w:val="20"/>
                <w:szCs w:val="20"/>
              </w:rPr>
            </w:pPr>
            <w:r w:rsidRPr="002579D1">
              <w:rPr>
                <w:rFonts w:ascii="Arial" w:hAnsi="Arial" w:cs="Arial"/>
                <w:b/>
                <w:bCs/>
                <w:sz w:val="20"/>
                <w:szCs w:val="20"/>
              </w:rPr>
              <w:t>do</w:t>
            </w:r>
          </w:p>
        </w:tc>
        <w:tc>
          <w:tcPr>
            <w:tcW w:w="908"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73DED07E" w14:textId="77777777" w:rsidR="003620DC" w:rsidRPr="002579D1" w:rsidRDefault="003620DC" w:rsidP="00F504AC">
            <w:pPr>
              <w:jc w:val="center"/>
              <w:rPr>
                <w:rFonts w:ascii="Arial" w:hAnsi="Arial" w:cs="Arial"/>
                <w:sz w:val="20"/>
                <w:szCs w:val="20"/>
              </w:rPr>
            </w:pPr>
            <w:r w:rsidRPr="002579D1">
              <w:rPr>
                <w:rFonts w:ascii="Arial" w:hAnsi="Arial" w:cs="Arial"/>
                <w:sz w:val="20"/>
                <w:szCs w:val="20"/>
              </w:rPr>
              <w:t>příměstské linky</w:t>
            </w:r>
          </w:p>
        </w:tc>
        <w:tc>
          <w:tcPr>
            <w:tcW w:w="906" w:type="pct"/>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45F1671C" w14:textId="77777777" w:rsidR="003620DC" w:rsidRPr="002579D1" w:rsidRDefault="003620DC" w:rsidP="00F504AC">
            <w:pPr>
              <w:jc w:val="center"/>
              <w:rPr>
                <w:rFonts w:ascii="Arial" w:hAnsi="Arial" w:cs="Arial"/>
                <w:b/>
                <w:bCs/>
                <w:sz w:val="20"/>
                <w:szCs w:val="20"/>
              </w:rPr>
            </w:pPr>
            <w:r w:rsidRPr="002579D1">
              <w:rPr>
                <w:rFonts w:ascii="Arial" w:hAnsi="Arial" w:cs="Arial"/>
                <w:sz w:val="20"/>
                <w:szCs w:val="20"/>
              </w:rPr>
              <w:t>příměstské linky</w:t>
            </w:r>
          </w:p>
        </w:tc>
      </w:tr>
      <w:tr w:rsidR="003620DC" w14:paraId="03C5F578"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661C1" w14:textId="77777777" w:rsidR="003620DC" w:rsidRPr="002579D1" w:rsidRDefault="003620DC" w:rsidP="00F504AC">
            <w:pPr>
              <w:rPr>
                <w:rFonts w:ascii="Arial" w:hAnsi="Arial" w:cs="Arial"/>
                <w:sz w:val="18"/>
                <w:szCs w:val="18"/>
              </w:rPr>
            </w:pPr>
            <w:r w:rsidRPr="002579D1">
              <w:rPr>
                <w:rFonts w:ascii="Arial" w:hAnsi="Arial" w:cs="Arial"/>
                <w:sz w:val="18"/>
                <w:szCs w:val="18"/>
              </w:rPr>
              <w:t>Minibus (Mn)</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tcPr>
          <w:p w14:paraId="7C512BDC" w14:textId="77777777" w:rsidR="003620DC" w:rsidRPr="002579D1" w:rsidRDefault="003620DC" w:rsidP="00F504AC">
            <w:pPr>
              <w:jc w:val="center"/>
              <w:rPr>
                <w:rFonts w:ascii="Arial" w:hAnsi="Arial" w:cs="Arial"/>
                <w:sz w:val="18"/>
                <w:szCs w:val="18"/>
              </w:rPr>
            </w:pP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C95C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DABAB3"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3942D6"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15-25</w:t>
            </w:r>
          </w:p>
        </w:tc>
      </w:tr>
      <w:tr w:rsidR="003620DC" w14:paraId="444A8469"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66BB62"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F80A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8001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88A7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60A92"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05431"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25-35</w:t>
            </w:r>
          </w:p>
        </w:tc>
      </w:tr>
      <w:tr w:rsidR="003620DC" w14:paraId="38AC9F86"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C69B37" w14:textId="77777777" w:rsidR="003620DC" w:rsidRPr="002579D1" w:rsidRDefault="003620DC" w:rsidP="00F504AC">
            <w:pPr>
              <w:rPr>
                <w:rFonts w:ascii="Arial" w:hAnsi="Arial" w:cs="Arial"/>
                <w:sz w:val="18"/>
                <w:szCs w:val="18"/>
              </w:rPr>
            </w:pPr>
            <w:r w:rsidRPr="002579D1">
              <w:rPr>
                <w:rFonts w:ascii="Arial" w:hAnsi="Arial" w:cs="Arial"/>
                <w:sz w:val="18"/>
                <w:szCs w:val="18"/>
              </w:rPr>
              <w:t>Midibus+ (Md+)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D7C79"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10001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DD129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EDC2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F0D87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33-40</w:t>
            </w:r>
          </w:p>
        </w:tc>
      </w:tr>
      <w:tr w:rsidR="003620DC" w14:paraId="397BEB5A"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0B929"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7C3FC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11001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85025"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178FF4"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FA6EDE"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40-55</w:t>
            </w:r>
          </w:p>
        </w:tc>
      </w:tr>
      <w:tr w:rsidR="003620DC" w14:paraId="670783A7"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00B815" w14:textId="77777777" w:rsidR="003620DC" w:rsidRPr="002579D1" w:rsidRDefault="003620DC" w:rsidP="00F504AC">
            <w:pPr>
              <w:rPr>
                <w:rFonts w:ascii="Arial" w:hAnsi="Arial" w:cs="Arial"/>
                <w:sz w:val="18"/>
                <w:szCs w:val="18"/>
              </w:rPr>
            </w:pPr>
            <w:r w:rsidRPr="002579D1">
              <w:rPr>
                <w:rFonts w:ascii="Arial" w:hAnsi="Arial" w:cs="Arial"/>
                <w:sz w:val="18"/>
                <w:szCs w:val="18"/>
              </w:rPr>
              <w:t>Standard+ (Sd+)</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A2D60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14001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FA4AB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11762B"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2</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EF3D1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5064F7F0"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5297E1"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9500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17001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A00CB7"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19000</w:t>
            </w: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78BC"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3</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689D3D"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50-65</w:t>
            </w:r>
          </w:p>
        </w:tc>
      </w:tr>
      <w:tr w:rsidR="003620DC" w14:paraId="1B15D834" w14:textId="77777777" w:rsidTr="00F504AC">
        <w:trPr>
          <w:jc w:val="center"/>
        </w:trPr>
        <w:tc>
          <w:tcPr>
            <w:tcW w:w="146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896AA" w14:textId="77777777" w:rsidR="003620DC" w:rsidRPr="002579D1" w:rsidRDefault="003620DC" w:rsidP="00F504AC">
            <w:pPr>
              <w:rPr>
                <w:rFonts w:ascii="Arial" w:hAnsi="Arial" w:cs="Arial"/>
                <w:sz w:val="18"/>
                <w:szCs w:val="18"/>
              </w:rPr>
            </w:pPr>
            <w:r w:rsidRPr="002579D1">
              <w:rPr>
                <w:rFonts w:ascii="Arial" w:hAnsi="Arial" w:cs="Arial"/>
                <w:sz w:val="18"/>
                <w:szCs w:val="18"/>
              </w:rPr>
              <w:t>Kloubový+ (Kb+)</w:t>
            </w:r>
          </w:p>
        </w:tc>
        <w:tc>
          <w:tcPr>
            <w:tcW w:w="88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08E7DA"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19001</w:t>
            </w:r>
          </w:p>
        </w:tc>
        <w:tc>
          <w:tcPr>
            <w:tcW w:w="840" w:type="pct"/>
            <w:tcBorders>
              <w:top w:val="nil"/>
              <w:left w:val="nil"/>
              <w:bottom w:val="single" w:sz="8" w:space="0" w:color="auto"/>
              <w:right w:val="single" w:sz="8" w:space="0" w:color="auto"/>
            </w:tcBorders>
            <w:tcMar>
              <w:top w:w="0" w:type="dxa"/>
              <w:left w:w="108" w:type="dxa"/>
              <w:bottom w:w="0" w:type="dxa"/>
              <w:right w:w="108" w:type="dxa"/>
            </w:tcMar>
            <w:vAlign w:val="center"/>
          </w:tcPr>
          <w:p w14:paraId="03B365D9" w14:textId="77777777" w:rsidR="003620DC" w:rsidRPr="002579D1" w:rsidRDefault="003620DC" w:rsidP="00F504AC">
            <w:pPr>
              <w:jc w:val="center"/>
              <w:rPr>
                <w:rFonts w:ascii="Arial" w:hAnsi="Arial" w:cs="Arial"/>
                <w:sz w:val="18"/>
                <w:szCs w:val="18"/>
              </w:rPr>
            </w:pPr>
          </w:p>
        </w:tc>
        <w:tc>
          <w:tcPr>
            <w:tcW w:w="9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56EC88"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4</w:t>
            </w:r>
          </w:p>
        </w:tc>
        <w:tc>
          <w:tcPr>
            <w:tcW w:w="9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BCE7CF" w14:textId="77777777" w:rsidR="003620DC" w:rsidRPr="002579D1" w:rsidRDefault="003620DC" w:rsidP="00F504AC">
            <w:pPr>
              <w:jc w:val="center"/>
              <w:rPr>
                <w:rFonts w:ascii="Arial" w:hAnsi="Arial" w:cs="Arial"/>
                <w:sz w:val="18"/>
                <w:szCs w:val="18"/>
              </w:rPr>
            </w:pPr>
            <w:r w:rsidRPr="002579D1">
              <w:rPr>
                <w:rFonts w:ascii="Arial" w:hAnsi="Arial" w:cs="Arial"/>
                <w:sz w:val="18"/>
                <w:szCs w:val="18"/>
              </w:rPr>
              <w:t>60-75</w:t>
            </w:r>
          </w:p>
        </w:tc>
      </w:tr>
    </w:tbl>
    <w:p w14:paraId="7513D49F" w14:textId="691FC69E" w:rsidR="003620DC" w:rsidRPr="003620DC" w:rsidRDefault="003620DC" w:rsidP="003620DC">
      <w:pPr>
        <w:jc w:val="both"/>
        <w:rPr>
          <w:rFonts w:ascii="Arial" w:hAnsi="Arial" w:cs="Arial"/>
        </w:rPr>
      </w:pPr>
    </w:p>
    <w:p w14:paraId="5843051A" w14:textId="77777777" w:rsidR="003620DC" w:rsidRPr="003620DC" w:rsidRDefault="003620DC" w:rsidP="003620DC">
      <w:pPr>
        <w:jc w:val="both"/>
        <w:rPr>
          <w:rFonts w:ascii="Arial" w:hAnsi="Arial" w:cs="Arial"/>
        </w:rPr>
      </w:pPr>
      <w:r w:rsidRPr="003620DC">
        <w:rPr>
          <w:rFonts w:ascii="Arial" w:hAnsi="Arial" w:cs="Arial"/>
        </w:rPr>
        <w:t>1 Konkrétní typ vozidla na lince je definován Objednatelem.</w:t>
      </w:r>
    </w:p>
    <w:p w14:paraId="1E278F3D" w14:textId="77777777" w:rsidR="003620DC" w:rsidRPr="003620DC" w:rsidRDefault="003620DC" w:rsidP="003620DC">
      <w:pPr>
        <w:jc w:val="both"/>
        <w:rPr>
          <w:rFonts w:ascii="Arial" w:hAnsi="Arial" w:cs="Arial"/>
        </w:rPr>
      </w:pPr>
      <w:r w:rsidRPr="003620DC">
        <w:rPr>
          <w:rFonts w:ascii="Arial" w:hAnsi="Arial" w:cs="Arial"/>
        </w:rPr>
        <w:t xml:space="preserve">2 Min. šířka dveří: 750 mm, u bezbariérově přístupných vozidel alespoň jedny 1200 mm (výjimka pro minibus, kdy postačují dveře o šířce min. 900 mm). </w:t>
      </w:r>
    </w:p>
    <w:p w14:paraId="6EAED400" w14:textId="77777777" w:rsidR="003620DC" w:rsidRPr="003620DC" w:rsidRDefault="003620DC" w:rsidP="003620DC">
      <w:pPr>
        <w:jc w:val="both"/>
        <w:rPr>
          <w:rFonts w:ascii="Arial" w:hAnsi="Arial" w:cs="Arial"/>
        </w:rPr>
      </w:pPr>
      <w:r w:rsidRPr="003620DC">
        <w:rPr>
          <w:rFonts w:ascii="Arial" w:hAnsi="Arial" w:cs="Arial"/>
        </w:rPr>
        <w:t>3 Počet sedadel je uvažován včetně sklopných, kterých může být max. 15 % z celkového počtu sedadel.</w:t>
      </w:r>
    </w:p>
    <w:p w14:paraId="4407F0B9" w14:textId="77777777" w:rsidR="003620DC" w:rsidRPr="003620DC" w:rsidRDefault="003620DC" w:rsidP="003620DC">
      <w:pPr>
        <w:jc w:val="both"/>
        <w:rPr>
          <w:del w:id="1" w:author="Word Document Comparison" w:date="2024-05-27T15:50:00Z" w16du:dateUtc="2024-05-27T13:50:00Z"/>
          <w:rFonts w:ascii="Arial" w:hAnsi="Arial" w:cs="Arial"/>
        </w:rPr>
      </w:pPr>
    </w:p>
    <w:p w14:paraId="32E382A3" w14:textId="77777777" w:rsidR="00D53AF1" w:rsidRDefault="003620DC" w:rsidP="003620DC">
      <w:pPr>
        <w:jc w:val="both"/>
        <w:rPr>
          <w:ins w:id="2" w:author="Word Document Comparison" w:date="2024-05-27T15:50:00Z" w16du:dateUtc="2024-05-27T13:50:00Z"/>
          <w:rFonts w:ascii="Arial" w:hAnsi="Arial" w:cs="Arial"/>
        </w:rPr>
      </w:pPr>
      <w:r w:rsidRPr="003620DC">
        <w:rPr>
          <w:rFonts w:ascii="Arial" w:hAnsi="Arial" w:cs="Arial"/>
        </w:rPr>
        <w:t>2.3.</w:t>
      </w:r>
      <w:ins w:id="3" w:author="Word Document Comparison" w:date="2024-05-27T15:50:00Z" w16du:dateUtc="2024-05-27T13:50:00Z">
        <w:r w:rsidR="00D53AF1">
          <w:rPr>
            <w:rFonts w:ascii="Arial" w:hAnsi="Arial" w:cs="Arial"/>
          </w:rPr>
          <w:t xml:space="preserve"> Dispečerské řízení</w:t>
        </w:r>
      </w:ins>
    </w:p>
    <w:p w14:paraId="5D17718B" w14:textId="77777777" w:rsidR="00D53AF1" w:rsidRPr="003620DC" w:rsidRDefault="00D53AF1" w:rsidP="003620DC">
      <w:pPr>
        <w:jc w:val="both"/>
        <w:rPr>
          <w:ins w:id="4" w:author="Word Document Comparison" w:date="2024-05-27T15:50:00Z" w16du:dateUtc="2024-05-27T13:50:00Z"/>
          <w:rFonts w:ascii="Arial" w:hAnsi="Arial" w:cs="Arial"/>
        </w:rPr>
      </w:pPr>
      <w:ins w:id="5" w:author="Word Document Comparison" w:date="2024-05-27T15:50:00Z" w16du:dateUtc="2024-05-27T13:50:00Z">
        <w:r>
          <w:rPr>
            <w:rFonts w:ascii="Arial" w:hAnsi="Arial" w:cs="Arial"/>
          </w:rPr>
          <w:t>Dopravce je povinen zadat prostřednictvím MPV správné denní vypravení vozidel, a to nejpozději do výjezdu prvního spoje dne dopravce (provozovny).</w:t>
        </w:r>
      </w:ins>
    </w:p>
    <w:p w14:paraId="676BC287" w14:textId="77777777" w:rsidR="003620DC" w:rsidRPr="003620DC" w:rsidRDefault="003620DC" w:rsidP="003620DC">
      <w:pPr>
        <w:jc w:val="both"/>
        <w:rPr>
          <w:ins w:id="6" w:author="Word Document Comparison" w:date="2024-05-27T15:50:00Z" w16du:dateUtc="2024-05-27T13:50:00Z"/>
          <w:rFonts w:ascii="Arial" w:hAnsi="Arial" w:cs="Arial"/>
        </w:rPr>
      </w:pPr>
    </w:p>
    <w:p w14:paraId="7FAAB242" w14:textId="2C129780" w:rsidR="003620DC" w:rsidRPr="003620DC" w:rsidRDefault="003620DC" w:rsidP="003620DC">
      <w:pPr>
        <w:jc w:val="both"/>
        <w:rPr>
          <w:rFonts w:ascii="Arial" w:hAnsi="Arial" w:cs="Arial"/>
        </w:rPr>
      </w:pPr>
      <w:ins w:id="7" w:author="Word Document Comparison" w:date="2024-05-27T15:50:00Z" w16du:dateUtc="2024-05-27T13:50:00Z">
        <w:r w:rsidRPr="003620DC">
          <w:rPr>
            <w:rFonts w:ascii="Arial" w:hAnsi="Arial" w:cs="Arial"/>
          </w:rPr>
          <w:t>2.</w:t>
        </w:r>
        <w:r w:rsidR="00D53AF1">
          <w:rPr>
            <w:rFonts w:ascii="Arial" w:hAnsi="Arial" w:cs="Arial"/>
          </w:rPr>
          <w:t>4</w:t>
        </w:r>
        <w:r w:rsidRPr="003620DC">
          <w:rPr>
            <w:rFonts w:ascii="Arial" w:hAnsi="Arial" w:cs="Arial"/>
          </w:rPr>
          <w:t>.</w:t>
        </w:r>
      </w:ins>
      <w:r w:rsidRPr="003620DC">
        <w:rPr>
          <w:rFonts w:ascii="Arial" w:hAnsi="Arial" w:cs="Arial"/>
        </w:rPr>
        <w:tab/>
        <w:t>Přesnost provozu a dodržování přestupních vazeb</w:t>
      </w:r>
    </w:p>
    <w:p w14:paraId="52859200" w14:textId="77777777" w:rsidR="003620DC" w:rsidRPr="003620DC" w:rsidRDefault="003620DC" w:rsidP="003620DC">
      <w:pPr>
        <w:jc w:val="both"/>
        <w:rPr>
          <w:rFonts w:ascii="Arial" w:hAnsi="Arial" w:cs="Arial"/>
        </w:rPr>
      </w:pPr>
      <w:r w:rsidRPr="003620DC">
        <w:rPr>
          <w:rFonts w:ascii="Arial" w:hAnsi="Arial" w:cs="Arial"/>
        </w:rPr>
        <w:t>Provoz je zajišťován v souladu s platným jízdním řádem. Provoz je přesný, pohybuje-li se odchylka od jízdního řádu u nácestné zastávky v rozmezí 0 s až +179 s, u výchozí zastávky 0 až +59. Řidiči dodržují předepsané návaznosti a přestupy vyznačené ve vozovém jízdním řádu nebo v odbavovacím zařízení a musí umožnit cestujícím přestup (včetně cestujících s omezenou schopností pohybu a orientace). Pokud není stanoveno jinak, v případě zpoždění některého spoje řidič vyčkává na přestup od času odjezdu dle JŘ a při návaznosti na vlak maximálně 299 s, případně postupuje dle dispozic dispečinku daného objednatele. Informace o zpožděných spojích a dodržování přestupních vazeb si předávají dispečinky jednotlivých organizátorů automaticky.</w:t>
      </w:r>
    </w:p>
    <w:p w14:paraId="693EE5EF" w14:textId="77777777" w:rsidR="003620DC" w:rsidRPr="003620DC" w:rsidRDefault="003620DC" w:rsidP="003620DC">
      <w:pPr>
        <w:jc w:val="both"/>
        <w:rPr>
          <w:rFonts w:ascii="Arial" w:hAnsi="Arial" w:cs="Arial"/>
        </w:rPr>
      </w:pPr>
    </w:p>
    <w:p w14:paraId="2D07FD28" w14:textId="238E92D8" w:rsidR="003620DC" w:rsidRPr="002579D1" w:rsidRDefault="003620DC" w:rsidP="003620DC">
      <w:pPr>
        <w:jc w:val="both"/>
        <w:rPr>
          <w:rFonts w:ascii="Arial" w:hAnsi="Arial" w:cs="Arial"/>
          <w:u w:val="single"/>
        </w:rPr>
      </w:pPr>
      <w:r w:rsidRPr="002579D1">
        <w:rPr>
          <w:rFonts w:ascii="Arial" w:hAnsi="Arial" w:cs="Arial"/>
          <w:u w:val="single"/>
        </w:rPr>
        <w:t>3.</w:t>
      </w:r>
      <w:r w:rsidRPr="002579D1">
        <w:rPr>
          <w:rFonts w:ascii="Arial" w:hAnsi="Arial" w:cs="Arial"/>
          <w:u w:val="single"/>
        </w:rPr>
        <w:tab/>
        <w:t>OBECNÉ POŽADAVKY NA STAV A</w:t>
      </w:r>
      <w:r w:rsidR="002579D1">
        <w:rPr>
          <w:rFonts w:ascii="Arial" w:hAnsi="Arial" w:cs="Arial"/>
          <w:u w:val="single"/>
        </w:rPr>
        <w:t xml:space="preserve"> VYBAVENÍ VOZIDLA</w:t>
      </w:r>
    </w:p>
    <w:p w14:paraId="2687C09F" w14:textId="77777777" w:rsidR="003620DC" w:rsidRPr="003620DC" w:rsidRDefault="003620DC" w:rsidP="003620DC">
      <w:pPr>
        <w:jc w:val="both"/>
        <w:rPr>
          <w:rFonts w:ascii="Arial" w:hAnsi="Arial" w:cs="Arial"/>
        </w:rPr>
      </w:pPr>
      <w:r w:rsidRPr="003620DC">
        <w:rPr>
          <w:rFonts w:ascii="Arial" w:hAnsi="Arial" w:cs="Arial"/>
        </w:rPr>
        <w:t>3.1.</w:t>
      </w:r>
      <w:r w:rsidRPr="003620DC">
        <w:rPr>
          <w:rFonts w:ascii="Arial" w:hAnsi="Arial" w:cs="Arial"/>
        </w:rPr>
        <w:tab/>
        <w:t>Stáří vozidla</w:t>
      </w:r>
    </w:p>
    <w:p w14:paraId="40F56C7A" w14:textId="604AD6E6" w:rsidR="003620DC" w:rsidRDefault="003620DC" w:rsidP="003620DC">
      <w:pPr>
        <w:jc w:val="both"/>
        <w:rPr>
          <w:rFonts w:ascii="Arial" w:hAnsi="Arial" w:cs="Arial"/>
        </w:rPr>
      </w:pPr>
      <w:r w:rsidRPr="003620DC">
        <w:rPr>
          <w:rFonts w:ascii="Arial" w:hAnsi="Arial" w:cs="Arial"/>
        </w:rPr>
        <w:t>Maximální stáří každého vozu je 16 let od data první registrace.  Průměrné stáří vozového parku pro každého z dopravců nesmí na výše specifikovaných dopravních výkonech přesáhnout 9 let.</w:t>
      </w:r>
      <w:ins w:id="8" w:author="Word Document Comparison" w:date="2024-05-27T15:50:00Z" w16du:dateUtc="2024-05-27T13:50:00Z">
        <w:r w:rsidR="0072380E">
          <w:rPr>
            <w:rFonts w:ascii="Arial" w:hAnsi="Arial" w:cs="Arial"/>
          </w:rPr>
          <w:t xml:space="preserve"> V případě, že je smlouva plněna od začátku novými vozidly, mohou tato vozidla dosahovat poslední rok plnění max. stáří 11 let. </w:t>
        </w:r>
      </w:ins>
    </w:p>
    <w:p w14:paraId="1710F61A" w14:textId="77777777" w:rsidR="000D7FB6" w:rsidRPr="003620DC" w:rsidRDefault="000D7FB6" w:rsidP="003620DC">
      <w:pPr>
        <w:jc w:val="both"/>
        <w:rPr>
          <w:rFonts w:ascii="Arial" w:hAnsi="Arial" w:cs="Arial"/>
        </w:rPr>
      </w:pPr>
    </w:p>
    <w:p w14:paraId="224F608F" w14:textId="77777777" w:rsidR="003620DC" w:rsidRPr="003620DC" w:rsidRDefault="003620DC" w:rsidP="003620DC">
      <w:pPr>
        <w:jc w:val="both"/>
        <w:rPr>
          <w:rFonts w:ascii="Arial" w:hAnsi="Arial" w:cs="Arial"/>
        </w:rPr>
      </w:pPr>
      <w:r w:rsidRPr="003620DC">
        <w:rPr>
          <w:rFonts w:ascii="Arial" w:hAnsi="Arial" w:cs="Arial"/>
        </w:rPr>
        <w:t>3.2.</w:t>
      </w:r>
      <w:r w:rsidRPr="003620DC">
        <w:rPr>
          <w:rFonts w:ascii="Arial" w:hAnsi="Arial" w:cs="Arial"/>
        </w:rPr>
        <w:tab/>
        <w:t xml:space="preserve">Označení logem PID </w:t>
      </w:r>
    </w:p>
    <w:p w14:paraId="70BFFAA8" w14:textId="77777777" w:rsidR="000D7FB6" w:rsidRDefault="003620DC" w:rsidP="003620DC">
      <w:pPr>
        <w:jc w:val="both"/>
        <w:rPr>
          <w:rFonts w:ascii="Arial" w:hAnsi="Arial" w:cs="Arial"/>
        </w:rPr>
      </w:pPr>
      <w:r w:rsidRPr="003620DC">
        <w:rPr>
          <w:rFonts w:ascii="Arial" w:hAnsi="Arial" w:cs="Arial"/>
        </w:rPr>
        <w:t>Každé vozidlo zajišťující provoz v rámci systému PID musí být viditelně označeno. Minimální požadavek na toto označení je umístění loga PID o rozměrech 180x180 mm viditelně na každém boku vozidla.</w:t>
      </w:r>
    </w:p>
    <w:p w14:paraId="5A38186D" w14:textId="47DFD375" w:rsidR="003620DC" w:rsidRPr="003620DC" w:rsidRDefault="003620DC" w:rsidP="003620DC">
      <w:pPr>
        <w:jc w:val="both"/>
        <w:rPr>
          <w:rFonts w:ascii="Arial" w:hAnsi="Arial" w:cs="Arial"/>
        </w:rPr>
      </w:pPr>
      <w:r w:rsidRPr="003620DC">
        <w:rPr>
          <w:rFonts w:ascii="Arial" w:hAnsi="Arial" w:cs="Arial"/>
        </w:rPr>
        <w:t xml:space="preserve"> </w:t>
      </w:r>
    </w:p>
    <w:p w14:paraId="350DFC91" w14:textId="77777777" w:rsidR="003620DC" w:rsidRPr="003620DC" w:rsidRDefault="003620DC" w:rsidP="003620DC">
      <w:pPr>
        <w:jc w:val="both"/>
        <w:rPr>
          <w:rFonts w:ascii="Arial" w:hAnsi="Arial" w:cs="Arial"/>
        </w:rPr>
      </w:pPr>
      <w:r w:rsidRPr="003620DC">
        <w:rPr>
          <w:rFonts w:ascii="Arial" w:hAnsi="Arial" w:cs="Arial"/>
        </w:rPr>
        <w:t>3.3.</w:t>
      </w:r>
      <w:r w:rsidRPr="003620DC">
        <w:rPr>
          <w:rFonts w:ascii="Arial" w:hAnsi="Arial" w:cs="Arial"/>
        </w:rPr>
        <w:tab/>
        <w:t>Logo možnosti bezkontaktní platby</w:t>
      </w:r>
    </w:p>
    <w:p w14:paraId="749F20E3" w14:textId="2CBE930C" w:rsidR="003620DC" w:rsidRDefault="003620DC" w:rsidP="003620DC">
      <w:pPr>
        <w:jc w:val="both"/>
        <w:rPr>
          <w:rFonts w:ascii="Arial" w:hAnsi="Arial" w:cs="Arial"/>
        </w:rPr>
      </w:pPr>
      <w:r w:rsidRPr="003620DC">
        <w:rPr>
          <w:rFonts w:ascii="Arial" w:hAnsi="Arial" w:cs="Arial"/>
        </w:rPr>
        <w:t>Každé vozidlo musí být označeno piktogramem pro bezkontaktní platbu na viditelném místě v nástupním prostoru.</w:t>
      </w:r>
    </w:p>
    <w:p w14:paraId="261C0615" w14:textId="77777777" w:rsidR="000D7FB6" w:rsidRPr="003620DC" w:rsidRDefault="000D7FB6" w:rsidP="003620DC">
      <w:pPr>
        <w:jc w:val="both"/>
        <w:rPr>
          <w:rFonts w:ascii="Arial" w:hAnsi="Arial" w:cs="Arial"/>
        </w:rPr>
      </w:pPr>
    </w:p>
    <w:p w14:paraId="17BD98FB" w14:textId="77777777" w:rsidR="003620DC" w:rsidRPr="003620DC" w:rsidRDefault="003620DC" w:rsidP="003620DC">
      <w:pPr>
        <w:jc w:val="both"/>
        <w:rPr>
          <w:rFonts w:ascii="Arial" w:hAnsi="Arial" w:cs="Arial"/>
        </w:rPr>
      </w:pPr>
      <w:r w:rsidRPr="003620DC">
        <w:rPr>
          <w:rFonts w:ascii="Arial" w:hAnsi="Arial" w:cs="Arial"/>
        </w:rPr>
        <w:t>3.4.</w:t>
      </w:r>
      <w:r w:rsidRPr="003620DC">
        <w:rPr>
          <w:rFonts w:ascii="Arial" w:hAnsi="Arial" w:cs="Arial"/>
        </w:rPr>
        <w:tab/>
        <w:t>Evidenční číslo vozidla</w:t>
      </w:r>
    </w:p>
    <w:p w14:paraId="5FA29A0B" w14:textId="322327BF" w:rsidR="003620DC" w:rsidRDefault="003620DC" w:rsidP="003620DC">
      <w:pPr>
        <w:jc w:val="both"/>
        <w:rPr>
          <w:rFonts w:ascii="Arial" w:hAnsi="Arial" w:cs="Arial"/>
        </w:rPr>
      </w:pPr>
      <w:r w:rsidRPr="003620DC">
        <w:rPr>
          <w:rFonts w:ascii="Arial" w:hAnsi="Arial" w:cs="Arial"/>
        </w:rPr>
        <w:t>Vozidlo musí být zvnějšku i uvnitř označeno jedinečným evidenčním číslem (v obvyklém nebo dohodnutém umístění), přiděleným vozu organizací ROPID v souladu se system</w:t>
      </w:r>
      <w:r w:rsidR="000D7FB6">
        <w:rPr>
          <w:rFonts w:ascii="Arial" w:hAnsi="Arial" w:cs="Arial"/>
        </w:rPr>
        <w:t>atickým členěním číselných řad</w:t>
      </w:r>
      <w:ins w:id="9" w:author="Word Document Comparison" w:date="2024-05-27T15:50:00Z" w16du:dateUtc="2024-05-27T13:50:00Z">
        <w:r w:rsidR="0072380E">
          <w:rPr>
            <w:rFonts w:ascii="Arial" w:hAnsi="Arial" w:cs="Arial"/>
          </w:rPr>
          <w:t xml:space="preserve"> v případě vozidla dopravce objednávaného IDSK/ROPID, nebo přiděleného organizací KRAJ VYSOČINA v případě </w:t>
        </w:r>
        <w:r w:rsidR="00EF5527">
          <w:rPr>
            <w:rFonts w:ascii="Arial" w:hAnsi="Arial" w:cs="Arial"/>
          </w:rPr>
          <w:t>vozidla dopravce objednávaného organizací KRAJ VYSOČINA</w:t>
        </w:r>
      </w:ins>
      <w:del w:id="10" w:author="Word Document Comparison" w:date="2024-05-27T15:50:00Z" w16du:dateUtc="2024-05-27T13:50:00Z">
        <w:r w:rsidR="000D7FB6">
          <w:rPr>
            <w:rFonts w:ascii="Arial" w:hAnsi="Arial" w:cs="Arial"/>
          </w:rPr>
          <w:delText>.</w:delText>
        </w:r>
      </w:del>
    </w:p>
    <w:p w14:paraId="695B00C1" w14:textId="77777777" w:rsidR="000D7FB6" w:rsidRPr="003620DC" w:rsidRDefault="000D7FB6" w:rsidP="003620DC">
      <w:pPr>
        <w:jc w:val="both"/>
        <w:rPr>
          <w:rFonts w:ascii="Arial" w:hAnsi="Arial" w:cs="Arial"/>
        </w:rPr>
      </w:pPr>
    </w:p>
    <w:p w14:paraId="7BFC6F0F" w14:textId="77777777" w:rsidR="003620DC" w:rsidRPr="003620DC" w:rsidRDefault="003620DC" w:rsidP="003620DC">
      <w:pPr>
        <w:jc w:val="both"/>
        <w:rPr>
          <w:rFonts w:ascii="Arial" w:hAnsi="Arial" w:cs="Arial"/>
        </w:rPr>
      </w:pPr>
      <w:r w:rsidRPr="003620DC">
        <w:rPr>
          <w:rFonts w:ascii="Arial" w:hAnsi="Arial" w:cs="Arial"/>
        </w:rPr>
        <w:t>3.5.</w:t>
      </w:r>
      <w:r w:rsidRPr="003620DC">
        <w:rPr>
          <w:rFonts w:ascii="Arial" w:hAnsi="Arial" w:cs="Arial"/>
        </w:rPr>
        <w:tab/>
        <w:t>Umístění výňatku ze SPP PID ve vozidle</w:t>
      </w:r>
    </w:p>
    <w:p w14:paraId="1E3D9534" w14:textId="77777777" w:rsidR="003620DC" w:rsidRPr="003620DC" w:rsidRDefault="003620DC" w:rsidP="003620DC">
      <w:pPr>
        <w:jc w:val="both"/>
        <w:rPr>
          <w:rFonts w:ascii="Arial" w:hAnsi="Arial" w:cs="Arial"/>
        </w:rPr>
      </w:pPr>
      <w:r w:rsidRPr="003620DC">
        <w:rPr>
          <w:rFonts w:ascii="Arial" w:hAnsi="Arial" w:cs="Arial"/>
        </w:rPr>
        <w:t>Ve vozidle musí být vyvěšen platný výňatek ze Smluvních přepravních podmínek PID</w:t>
      </w:r>
    </w:p>
    <w:p w14:paraId="3B919E05" w14:textId="09B89D56" w:rsidR="003620DC" w:rsidRDefault="003620DC" w:rsidP="003620DC">
      <w:pPr>
        <w:jc w:val="both"/>
        <w:rPr>
          <w:rFonts w:ascii="Arial" w:hAnsi="Arial" w:cs="Arial"/>
        </w:rPr>
      </w:pPr>
      <w:r w:rsidRPr="003620DC">
        <w:rPr>
          <w:rFonts w:ascii="Arial" w:hAnsi="Arial" w:cs="Arial"/>
        </w:rPr>
        <w:t>definovaný objednatelem. Jednotlivé části výňatku musí být vyvěšeny u sebe (vedle sebe nebo nad sebou) tak, aby druhá část navazovala na první.</w:t>
      </w:r>
      <w:ins w:id="11" w:author="Word Document Comparison" w:date="2024-05-27T15:50:00Z" w16du:dateUtc="2024-05-27T13:50:00Z">
        <w:r w:rsidR="00EF5527">
          <w:rPr>
            <w:rFonts w:ascii="Arial" w:hAnsi="Arial" w:cs="Arial"/>
          </w:rPr>
          <w:t xml:space="preserve"> Pokud nelze ve vozidle umístit výňatky obou organizátorů, budou výňatky druhého IDS k dispozici k nahlédnutí u řidiče.</w:t>
        </w:r>
      </w:ins>
    </w:p>
    <w:p w14:paraId="040764B9" w14:textId="77777777" w:rsidR="000D7FB6" w:rsidRPr="003620DC" w:rsidRDefault="000D7FB6" w:rsidP="003620DC">
      <w:pPr>
        <w:jc w:val="both"/>
        <w:rPr>
          <w:rFonts w:ascii="Arial" w:hAnsi="Arial" w:cs="Arial"/>
        </w:rPr>
      </w:pPr>
    </w:p>
    <w:p w14:paraId="5C67ED26" w14:textId="77777777" w:rsidR="003620DC" w:rsidRPr="003620DC" w:rsidRDefault="003620DC" w:rsidP="003620DC">
      <w:pPr>
        <w:jc w:val="both"/>
        <w:rPr>
          <w:rFonts w:ascii="Arial" w:hAnsi="Arial" w:cs="Arial"/>
        </w:rPr>
      </w:pPr>
      <w:r w:rsidRPr="003620DC">
        <w:rPr>
          <w:rFonts w:ascii="Arial" w:hAnsi="Arial" w:cs="Arial"/>
        </w:rPr>
        <w:t>3.6.</w:t>
      </w:r>
      <w:r w:rsidRPr="003620DC">
        <w:rPr>
          <w:rFonts w:ascii="Arial" w:hAnsi="Arial" w:cs="Arial"/>
        </w:rPr>
        <w:tab/>
        <w:t>Umístění výňatku z Tarifu PID ve vozidle</w:t>
      </w:r>
    </w:p>
    <w:p w14:paraId="1A01A1A6" w14:textId="0A78A2A5" w:rsidR="003620DC" w:rsidRDefault="003620DC" w:rsidP="003620DC">
      <w:pPr>
        <w:jc w:val="both"/>
        <w:rPr>
          <w:rFonts w:ascii="Arial" w:hAnsi="Arial" w:cs="Arial"/>
        </w:rPr>
      </w:pPr>
      <w:r w:rsidRPr="003620DC">
        <w:rPr>
          <w:rFonts w:ascii="Arial" w:hAnsi="Arial" w:cs="Arial"/>
        </w:rPr>
        <w:t>Ve vozidle musí být vyvěšen platný výňatek z Tarifu PID. Jednotlivé části výňatku musí být vyvěšeny u sebe (vedle sebe nebo nad sebou) tak, aby na sebe navazovaly.</w:t>
      </w:r>
      <w:ins w:id="12" w:author="Word Document Comparison" w:date="2024-05-27T15:50:00Z" w16du:dateUtc="2024-05-27T13:50:00Z">
        <w:r w:rsidR="00EF5527">
          <w:rPr>
            <w:rFonts w:ascii="Arial" w:hAnsi="Arial" w:cs="Arial"/>
          </w:rPr>
          <w:t xml:space="preserve"> Pokud nelze ve vozidle umístit výňatkyobou organizátorů, budou výňatky druhého IDS k dispozici k nahlédnutí u řidiče.</w:t>
        </w:r>
      </w:ins>
    </w:p>
    <w:p w14:paraId="5B1A1B7D" w14:textId="77777777" w:rsidR="000D7FB6" w:rsidRPr="003620DC" w:rsidRDefault="000D7FB6" w:rsidP="003620DC">
      <w:pPr>
        <w:jc w:val="both"/>
        <w:rPr>
          <w:rFonts w:ascii="Arial" w:hAnsi="Arial" w:cs="Arial"/>
        </w:rPr>
      </w:pPr>
    </w:p>
    <w:p w14:paraId="4BA324C9" w14:textId="77777777" w:rsidR="003620DC" w:rsidRPr="003620DC" w:rsidRDefault="003620DC" w:rsidP="003620DC">
      <w:pPr>
        <w:jc w:val="both"/>
        <w:rPr>
          <w:rFonts w:ascii="Arial" w:hAnsi="Arial" w:cs="Arial"/>
        </w:rPr>
      </w:pPr>
      <w:r w:rsidRPr="003620DC">
        <w:rPr>
          <w:rFonts w:ascii="Arial" w:hAnsi="Arial" w:cs="Arial"/>
        </w:rPr>
        <w:t>3.7.</w:t>
      </w:r>
      <w:r w:rsidRPr="003620DC">
        <w:rPr>
          <w:rFonts w:ascii="Arial" w:hAnsi="Arial" w:cs="Arial"/>
        </w:rPr>
        <w:tab/>
        <w:t>Čistota a stav vozidla</w:t>
      </w:r>
    </w:p>
    <w:p w14:paraId="4CC717CC" w14:textId="77777777" w:rsidR="003620DC" w:rsidRPr="003620DC" w:rsidRDefault="003620DC" w:rsidP="003620DC">
      <w:pPr>
        <w:jc w:val="both"/>
        <w:rPr>
          <w:rFonts w:ascii="Arial" w:hAnsi="Arial" w:cs="Arial"/>
        </w:rPr>
      </w:pPr>
      <w:r w:rsidRPr="003620DC">
        <w:rPr>
          <w:rFonts w:ascii="Arial" w:hAnsi="Arial" w:cs="Arial"/>
        </w:rPr>
        <w:t>Vozidlo musí být při výjezdu na linku (začátek pořadí) zvenku i zevnitř čisté (s výjimkou mrazivých dnů s noční teplotou pod bodem mrazu), informační prvky a evidenční čísla musí být čitelné vždy. Dopravce musí zajistit kompletní vnější a základní vnitřní očistu vozidla (podlahu) každý den provozu vozidla, kompletní vnitřní očistu vozidla (včetně sedadel, dveří, oken, vnitřních stěn a přidržovacích tyčí) podle potřeby, minimálně 1 x měsíčně. Dopravce bez zbytečného odkladu rovněž zajistí odstranění zjištěných závad.</w:t>
      </w:r>
    </w:p>
    <w:p w14:paraId="0CE8D2B7" w14:textId="77777777" w:rsidR="003620DC" w:rsidRPr="003620DC" w:rsidRDefault="003620DC" w:rsidP="003620DC">
      <w:pPr>
        <w:jc w:val="both"/>
        <w:rPr>
          <w:rFonts w:ascii="Arial" w:hAnsi="Arial" w:cs="Arial"/>
        </w:rPr>
      </w:pPr>
    </w:p>
    <w:p w14:paraId="5AE875A5" w14:textId="77777777" w:rsidR="003620DC" w:rsidRPr="003620DC" w:rsidRDefault="003620DC" w:rsidP="003620DC">
      <w:pPr>
        <w:jc w:val="both"/>
        <w:rPr>
          <w:rFonts w:ascii="Arial" w:hAnsi="Arial" w:cs="Arial"/>
        </w:rPr>
      </w:pPr>
      <w:r w:rsidRPr="003620DC">
        <w:rPr>
          <w:rFonts w:ascii="Arial" w:hAnsi="Arial" w:cs="Arial"/>
        </w:rPr>
        <w:t>3.8.</w:t>
      </w:r>
      <w:r w:rsidRPr="003620DC">
        <w:rPr>
          <w:rFonts w:ascii="Arial" w:hAnsi="Arial" w:cs="Arial"/>
        </w:rPr>
        <w:tab/>
        <w:t>Teplotní komfort</w:t>
      </w:r>
    </w:p>
    <w:p w14:paraId="22F61981" w14:textId="77777777" w:rsidR="003620DC" w:rsidRPr="003620DC" w:rsidRDefault="003620DC" w:rsidP="003620DC">
      <w:pPr>
        <w:jc w:val="both"/>
        <w:rPr>
          <w:rFonts w:ascii="Arial" w:hAnsi="Arial" w:cs="Arial"/>
        </w:rPr>
      </w:pPr>
      <w:r w:rsidRPr="003620DC">
        <w:rPr>
          <w:rFonts w:ascii="Arial" w:hAnsi="Arial" w:cs="Arial"/>
        </w:rPr>
        <w:t>3.8.1.</w:t>
      </w:r>
      <w:r w:rsidRPr="003620DC">
        <w:rPr>
          <w:rFonts w:ascii="Arial" w:hAnsi="Arial" w:cs="Arial"/>
        </w:rPr>
        <w:tab/>
        <w:t>Větrání interiéru</w:t>
      </w:r>
    </w:p>
    <w:p w14:paraId="563D262E" w14:textId="77777777" w:rsidR="003620DC" w:rsidRPr="003620DC" w:rsidRDefault="003620DC" w:rsidP="003620DC">
      <w:pPr>
        <w:jc w:val="both"/>
        <w:rPr>
          <w:rFonts w:ascii="Arial" w:hAnsi="Arial" w:cs="Arial"/>
        </w:rPr>
      </w:pPr>
      <w:r w:rsidRPr="003620DC">
        <w:rPr>
          <w:rFonts w:ascii="Arial" w:hAnsi="Arial" w:cs="Arial"/>
        </w:rPr>
        <w:t xml:space="preserve">Ve vozidle musí být umožněno větrání interiéru. Možnost otevření okenních otvorů v případě, kdy vůz není vybaven klimatizačním zařízením. </w:t>
      </w:r>
    </w:p>
    <w:p w14:paraId="02EE9505" w14:textId="77777777" w:rsidR="003620DC" w:rsidRPr="003620DC" w:rsidRDefault="003620DC" w:rsidP="003620DC">
      <w:pPr>
        <w:jc w:val="both"/>
        <w:rPr>
          <w:rFonts w:ascii="Arial" w:hAnsi="Arial" w:cs="Arial"/>
        </w:rPr>
      </w:pPr>
      <w:r w:rsidRPr="003620DC">
        <w:rPr>
          <w:rFonts w:ascii="Arial" w:hAnsi="Arial" w:cs="Arial"/>
        </w:rPr>
        <w:t>3.8.2.</w:t>
      </w:r>
      <w:r w:rsidRPr="003620DC">
        <w:rPr>
          <w:rFonts w:ascii="Arial" w:hAnsi="Arial" w:cs="Arial"/>
        </w:rPr>
        <w:tab/>
        <w:t>Teplotní komfort</w:t>
      </w:r>
    </w:p>
    <w:p w14:paraId="15D7A049" w14:textId="317BD25E" w:rsidR="003620DC" w:rsidRDefault="003620DC" w:rsidP="003620DC">
      <w:pPr>
        <w:jc w:val="both"/>
        <w:rPr>
          <w:rFonts w:ascii="Arial" w:hAnsi="Arial" w:cs="Arial"/>
        </w:rPr>
      </w:pPr>
      <w:r w:rsidRPr="003620DC">
        <w:rPr>
          <w:rFonts w:ascii="Arial" w:hAnsi="Arial" w:cs="Arial"/>
        </w:rPr>
        <w:t>Tím se rozumí vybavení vozidla vytápěcím a klimatizačním systémem, který bude před vyjetím vozidla na trasu v daný den bezchybně funkční a zajistí ve vozidle teplotu v intervalu 16 – 26°C +/- 2°C, s výjimkou vnějších extrémních teplot pod -10°C a nad +30°C, kdy bude vnitřní teplota přizpůsobována s ohledem na aktuální vnější podmínky. Teplota ve vozidle nesmí při vnější teplotě pod -10°C poklesnout pod +10°C. Při venkovních teplotách nad +30°C pak bude teplota ve vozidle udržována alespoň o 5°C níže než je teplota venku. Tepelný komfort musí být zajištěn po celou dobu spoje. Nebude-li tepelný komfort zajištěn alespoň na 75 % časového průběhu spoje, může objednatel uplatnit sankci.</w:t>
      </w:r>
    </w:p>
    <w:p w14:paraId="7642296D" w14:textId="77777777" w:rsidR="000D7FB6" w:rsidRPr="003620DC" w:rsidRDefault="000D7FB6" w:rsidP="003620DC">
      <w:pPr>
        <w:jc w:val="both"/>
        <w:rPr>
          <w:rFonts w:ascii="Arial" w:hAnsi="Arial" w:cs="Arial"/>
        </w:rPr>
      </w:pPr>
    </w:p>
    <w:p w14:paraId="0C2CBE3B" w14:textId="77777777" w:rsidR="003620DC" w:rsidRPr="003620DC" w:rsidRDefault="003620DC" w:rsidP="003620DC">
      <w:pPr>
        <w:jc w:val="both"/>
        <w:rPr>
          <w:rFonts w:ascii="Arial" w:hAnsi="Arial" w:cs="Arial"/>
        </w:rPr>
      </w:pPr>
      <w:r w:rsidRPr="003620DC">
        <w:rPr>
          <w:rFonts w:ascii="Arial" w:hAnsi="Arial" w:cs="Arial"/>
        </w:rPr>
        <w:t>3.9.</w:t>
      </w:r>
      <w:r w:rsidRPr="003620DC">
        <w:rPr>
          <w:rFonts w:ascii="Arial" w:hAnsi="Arial" w:cs="Arial"/>
        </w:rPr>
        <w:tab/>
        <w:t xml:space="preserve">Komfort cestujících </w:t>
      </w:r>
    </w:p>
    <w:p w14:paraId="2B8AA045" w14:textId="77777777" w:rsidR="003620DC" w:rsidRPr="003620DC" w:rsidRDefault="003620DC" w:rsidP="003620DC">
      <w:pPr>
        <w:jc w:val="both"/>
        <w:rPr>
          <w:rFonts w:ascii="Arial" w:hAnsi="Arial" w:cs="Arial"/>
        </w:rPr>
      </w:pPr>
      <w:r w:rsidRPr="003620DC">
        <w:rPr>
          <w:rFonts w:ascii="Arial" w:hAnsi="Arial" w:cs="Arial"/>
        </w:rPr>
        <w:t>3.9.1.</w:t>
      </w:r>
      <w:r w:rsidRPr="003620DC">
        <w:rPr>
          <w:rFonts w:ascii="Arial" w:hAnsi="Arial" w:cs="Arial"/>
        </w:rPr>
        <w:tab/>
        <w:t xml:space="preserve">Bezbariérovost </w:t>
      </w:r>
    </w:p>
    <w:p w14:paraId="003351CF" w14:textId="77777777" w:rsidR="003620DC" w:rsidRPr="003620DC" w:rsidRDefault="003620DC" w:rsidP="003620DC">
      <w:pPr>
        <w:jc w:val="both"/>
        <w:rPr>
          <w:rFonts w:ascii="Arial" w:hAnsi="Arial" w:cs="Arial"/>
        </w:rPr>
      </w:pPr>
      <w:r w:rsidRPr="003620DC">
        <w:rPr>
          <w:rFonts w:ascii="Arial" w:hAnsi="Arial" w:cs="Arial"/>
        </w:rPr>
        <w:t>Bezbariérové vozidlo znamená, že technicky umožnuje nástup a výstup osoby na vozíku a jeho následnou přepravu na výrobcem určeném místě o minimálních rozměrech 1200 × 1200 mm. Místa na plošině při přepravě osob se sníženou schopností pohybu a orientace musí umožnit bezpečné zajištění vozíku pro invalidy.</w:t>
      </w:r>
    </w:p>
    <w:p w14:paraId="713F51B8" w14:textId="3CCE983F" w:rsidR="003620DC" w:rsidRPr="003620DC" w:rsidRDefault="003620DC" w:rsidP="003620DC">
      <w:pPr>
        <w:jc w:val="both"/>
        <w:rPr>
          <w:rFonts w:ascii="Arial" w:hAnsi="Arial" w:cs="Arial"/>
        </w:rPr>
      </w:pPr>
      <w:r w:rsidRPr="003620DC">
        <w:rPr>
          <w:rFonts w:ascii="Arial" w:hAnsi="Arial" w:cs="Arial"/>
        </w:rPr>
        <w:t>Spoje, vyznačené v jízdním řádu mezinárodním symbolem pro přepravu osob na vozíku pro invalidy (garantované spoje), jsou zajištěny po celou dobu a v celé délce be</w:t>
      </w:r>
      <w:r w:rsidR="002579D1">
        <w:rPr>
          <w:rFonts w:ascii="Arial" w:hAnsi="Arial" w:cs="Arial"/>
        </w:rPr>
        <w:t>zbariérově přístupným vozidlem.</w:t>
      </w:r>
    </w:p>
    <w:p w14:paraId="252EE0F4" w14:textId="77777777" w:rsidR="003620DC" w:rsidRPr="003620DC" w:rsidRDefault="003620DC" w:rsidP="003620DC">
      <w:pPr>
        <w:jc w:val="both"/>
        <w:rPr>
          <w:rFonts w:ascii="Arial" w:hAnsi="Arial" w:cs="Arial"/>
        </w:rPr>
      </w:pPr>
      <w:r w:rsidRPr="003620DC">
        <w:rPr>
          <w:rFonts w:ascii="Arial" w:hAnsi="Arial" w:cs="Arial"/>
        </w:rPr>
        <w:t>3.9.2.</w:t>
      </w:r>
      <w:r w:rsidRPr="003620DC">
        <w:rPr>
          <w:rFonts w:ascii="Arial" w:hAnsi="Arial" w:cs="Arial"/>
        </w:rPr>
        <w:tab/>
        <w:t>Osvětlení interiéru vozidla</w:t>
      </w:r>
    </w:p>
    <w:p w14:paraId="1278B3B4" w14:textId="77777777" w:rsidR="003620DC" w:rsidRPr="003620DC" w:rsidRDefault="003620DC" w:rsidP="003620DC">
      <w:pPr>
        <w:jc w:val="both"/>
        <w:rPr>
          <w:rFonts w:ascii="Arial" w:hAnsi="Arial" w:cs="Arial"/>
        </w:rPr>
      </w:pPr>
      <w:r w:rsidRPr="003620DC">
        <w:rPr>
          <w:rFonts w:ascii="Arial" w:hAnsi="Arial" w:cs="Arial"/>
        </w:rPr>
        <w:t xml:space="preserve">Osvětlení interiéru vozidla musí být za snížené viditelnosti při provozu vozidla na lince trvale zapnuté a funkční. S ohledem na charakter obsluhovaného území (zejména v extravilánu) může být osvětlení interiéru zapnuto na nižší stupeň, při kterém svítí jen žárovky, zářivky v každém druhém tělese nebo LED tlumeně </w:t>
      </w:r>
    </w:p>
    <w:p w14:paraId="3B92C9AC" w14:textId="77777777" w:rsidR="003620DC" w:rsidRPr="003620DC" w:rsidRDefault="003620DC" w:rsidP="003620DC">
      <w:pPr>
        <w:jc w:val="both"/>
        <w:rPr>
          <w:rFonts w:ascii="Arial" w:hAnsi="Arial" w:cs="Arial"/>
        </w:rPr>
      </w:pPr>
      <w:r w:rsidRPr="003620DC">
        <w:rPr>
          <w:rFonts w:ascii="Arial" w:hAnsi="Arial" w:cs="Arial"/>
        </w:rPr>
        <w:t>3.9.3.</w:t>
      </w:r>
      <w:r w:rsidRPr="003620DC">
        <w:rPr>
          <w:rFonts w:ascii="Arial" w:hAnsi="Arial" w:cs="Arial"/>
        </w:rPr>
        <w:tab/>
        <w:t>Označení vyhrazených míst</w:t>
      </w:r>
    </w:p>
    <w:p w14:paraId="094F97B1" w14:textId="77777777" w:rsidR="003620DC" w:rsidRPr="003620DC" w:rsidRDefault="003620DC" w:rsidP="003620DC">
      <w:pPr>
        <w:jc w:val="both"/>
        <w:rPr>
          <w:rFonts w:ascii="Arial" w:hAnsi="Arial" w:cs="Arial"/>
        </w:rPr>
      </w:pPr>
      <w:r w:rsidRPr="003620DC">
        <w:rPr>
          <w:rFonts w:ascii="Arial" w:hAnsi="Arial" w:cs="Arial"/>
        </w:rPr>
        <w:t>Označení vyhrazených míst pro zdravotně postižené, kočárky a invalidní vozíky, je provedeno pomocí piktogramů na stěně vozidla.</w:t>
      </w:r>
    </w:p>
    <w:p w14:paraId="4D7B0A5C" w14:textId="77777777" w:rsidR="003620DC" w:rsidRPr="003620DC" w:rsidRDefault="003620DC" w:rsidP="003620DC">
      <w:pPr>
        <w:jc w:val="both"/>
        <w:rPr>
          <w:rFonts w:ascii="Arial" w:hAnsi="Arial" w:cs="Arial"/>
        </w:rPr>
      </w:pPr>
      <w:r w:rsidRPr="003620DC">
        <w:rPr>
          <w:rFonts w:ascii="Arial" w:hAnsi="Arial" w:cs="Arial"/>
        </w:rPr>
        <w:t>3.9.4.</w:t>
      </w:r>
      <w:r w:rsidRPr="003620DC">
        <w:rPr>
          <w:rFonts w:ascii="Arial" w:hAnsi="Arial" w:cs="Arial"/>
        </w:rPr>
        <w:tab/>
        <w:t xml:space="preserve">Sedadla </w:t>
      </w:r>
    </w:p>
    <w:p w14:paraId="044959F2" w14:textId="77777777" w:rsidR="003620DC" w:rsidRPr="003620DC" w:rsidRDefault="003620DC" w:rsidP="003620DC">
      <w:pPr>
        <w:jc w:val="both"/>
        <w:rPr>
          <w:rFonts w:ascii="Arial" w:hAnsi="Arial" w:cs="Arial"/>
        </w:rPr>
      </w:pPr>
      <w:r w:rsidRPr="003620DC">
        <w:rPr>
          <w:rFonts w:ascii="Arial" w:hAnsi="Arial" w:cs="Arial"/>
        </w:rPr>
        <w:t>Preference uspořádání 2+2 a sedadla se zvýšeným opěradlem a s měkčím sedákem.</w:t>
      </w:r>
    </w:p>
    <w:p w14:paraId="0D0C4952" w14:textId="77777777" w:rsidR="003620DC" w:rsidRPr="003620DC" w:rsidRDefault="003620DC" w:rsidP="003620DC">
      <w:pPr>
        <w:jc w:val="both"/>
        <w:rPr>
          <w:rFonts w:ascii="Arial" w:hAnsi="Arial" w:cs="Arial"/>
        </w:rPr>
      </w:pPr>
      <w:r w:rsidRPr="003620DC">
        <w:rPr>
          <w:rFonts w:ascii="Arial" w:hAnsi="Arial" w:cs="Arial"/>
        </w:rPr>
        <w:t>3.9.5.</w:t>
      </w:r>
      <w:r w:rsidRPr="003620DC">
        <w:rPr>
          <w:rFonts w:ascii="Arial" w:hAnsi="Arial" w:cs="Arial"/>
        </w:rPr>
        <w:tab/>
        <w:t>Obsloužení zastávek</w:t>
      </w:r>
    </w:p>
    <w:p w14:paraId="2B658F4E" w14:textId="51044279" w:rsidR="003620DC" w:rsidRDefault="003620DC" w:rsidP="003620DC">
      <w:pPr>
        <w:jc w:val="both"/>
        <w:rPr>
          <w:rFonts w:ascii="Arial" w:hAnsi="Arial" w:cs="Arial"/>
        </w:rPr>
      </w:pPr>
      <w:r w:rsidRPr="003620DC">
        <w:rPr>
          <w:rFonts w:ascii="Arial" w:hAnsi="Arial" w:cs="Arial"/>
        </w:rPr>
        <w:t>Vozidlo obsluhuje zastávky určené pro daný spoj. Cestujícím je umožněn (časově i místně) bezproblémový výstup / nástup, pokud to provozní situace umožňuje, a to včetně osob s omezenou schopností pohybu a orientace. V zastávkách na znamení zajistí dopravce zastavení vozidla, nachází-li se viditelně v prostoru zastávky jedna nebo více osob nebo zastavilo-li již v prostoru zastávky jiné vozidlo nebo použije-li cestující ve vozidle vnitřní signali</w:t>
      </w:r>
      <w:r w:rsidR="002579D1">
        <w:rPr>
          <w:rFonts w:ascii="Arial" w:hAnsi="Arial" w:cs="Arial"/>
        </w:rPr>
        <w:t>zaci nebo nejsou-li ve vozidle</w:t>
      </w:r>
      <w:ins w:id="13" w:author="Word Document Comparison" w:date="2024-05-27T15:50:00Z" w16du:dateUtc="2024-05-27T13:50:00Z">
        <w:r w:rsidR="00DB40CA">
          <w:rPr>
            <w:rFonts w:ascii="Arial" w:hAnsi="Arial" w:cs="Arial"/>
          </w:rPr>
          <w:t xml:space="preserve"> hlášeny zastávky</w:t>
        </w:r>
      </w:ins>
      <w:r w:rsidR="002579D1">
        <w:rPr>
          <w:rFonts w:ascii="Arial" w:hAnsi="Arial" w:cs="Arial"/>
        </w:rPr>
        <w:t>.</w:t>
      </w:r>
    </w:p>
    <w:p w14:paraId="2B76EE14" w14:textId="77777777" w:rsidR="004F144C" w:rsidRDefault="004F144C" w:rsidP="003620DC">
      <w:pPr>
        <w:jc w:val="both"/>
        <w:rPr>
          <w:ins w:id="14" w:author="Word Document Comparison" w:date="2024-05-27T15:50:00Z" w16du:dateUtc="2024-05-27T13:50:00Z"/>
          <w:rFonts w:ascii="Arial" w:hAnsi="Arial" w:cs="Arial"/>
        </w:rPr>
      </w:pPr>
    </w:p>
    <w:p w14:paraId="0C98521B" w14:textId="77777777" w:rsidR="00DB40CA" w:rsidRDefault="00DB40CA" w:rsidP="003620DC">
      <w:pPr>
        <w:jc w:val="both"/>
        <w:rPr>
          <w:ins w:id="15" w:author="Word Document Comparison" w:date="2024-05-27T15:50:00Z" w16du:dateUtc="2024-05-27T13:50:00Z"/>
          <w:rFonts w:ascii="Arial" w:hAnsi="Arial" w:cs="Arial"/>
        </w:rPr>
      </w:pPr>
      <w:ins w:id="16" w:author="Word Document Comparison" w:date="2024-05-27T15:50:00Z" w16du:dateUtc="2024-05-27T13:50:00Z">
        <w:r>
          <w:rPr>
            <w:rFonts w:ascii="Arial" w:hAnsi="Arial" w:cs="Arial"/>
          </w:rPr>
          <w:t>3.9.6 Přeprava dětských kočárků</w:t>
        </w:r>
      </w:ins>
    </w:p>
    <w:p w14:paraId="4A928B4F" w14:textId="77777777" w:rsidR="004F144C" w:rsidRDefault="004F144C" w:rsidP="003620DC">
      <w:pPr>
        <w:jc w:val="both"/>
        <w:rPr>
          <w:ins w:id="17" w:author="Word Document Comparison" w:date="2024-05-27T15:50:00Z" w16du:dateUtc="2024-05-27T13:50:00Z"/>
          <w:rFonts w:ascii="Arial" w:hAnsi="Arial" w:cs="Arial"/>
        </w:rPr>
      </w:pPr>
      <w:ins w:id="18" w:author="Word Document Comparison" w:date="2024-05-27T15:50:00Z" w16du:dateUtc="2024-05-27T13:50:00Z">
        <w:r>
          <w:rPr>
            <w:rFonts w:ascii="Arial" w:hAnsi="Arial" w:cs="Arial"/>
          </w:rPr>
          <w:t>Vozidlo umožňuje přepravu dětských kočárků v nesloženém stavu v prostoru pro cestující a zároveň je zajištěn přístup k těmto místům tak, aby kočárek mohl být naložen i s dítětem bez složení a opětovného rozložení.</w:t>
        </w:r>
      </w:ins>
    </w:p>
    <w:p w14:paraId="5E37315F" w14:textId="77777777" w:rsidR="002579D1" w:rsidRPr="003620DC" w:rsidRDefault="002579D1" w:rsidP="003620DC">
      <w:pPr>
        <w:jc w:val="both"/>
        <w:rPr>
          <w:rFonts w:ascii="Arial" w:hAnsi="Arial" w:cs="Arial"/>
        </w:rPr>
      </w:pPr>
    </w:p>
    <w:p w14:paraId="723765DF" w14:textId="77777777" w:rsidR="003620DC" w:rsidRPr="002579D1" w:rsidRDefault="003620DC" w:rsidP="003620DC">
      <w:pPr>
        <w:jc w:val="both"/>
        <w:rPr>
          <w:rFonts w:ascii="Arial" w:hAnsi="Arial" w:cs="Arial"/>
          <w:u w:val="single"/>
        </w:rPr>
      </w:pPr>
      <w:r w:rsidRPr="002579D1">
        <w:rPr>
          <w:rFonts w:ascii="Arial" w:hAnsi="Arial" w:cs="Arial"/>
          <w:u w:val="single"/>
        </w:rPr>
        <w:t>4.</w:t>
      </w:r>
      <w:r w:rsidRPr="002579D1">
        <w:rPr>
          <w:rFonts w:ascii="Arial" w:hAnsi="Arial" w:cs="Arial"/>
          <w:u w:val="single"/>
        </w:rPr>
        <w:tab/>
        <w:t xml:space="preserve">POŽADAVKY NA TECHNICKÉ VYBAVENÍ VOZIDLA </w:t>
      </w:r>
    </w:p>
    <w:p w14:paraId="524C013D" w14:textId="77777777" w:rsidR="003620DC" w:rsidRPr="003620DC" w:rsidRDefault="003620DC" w:rsidP="003620DC">
      <w:pPr>
        <w:jc w:val="both"/>
        <w:rPr>
          <w:rFonts w:ascii="Arial" w:hAnsi="Arial" w:cs="Arial"/>
        </w:rPr>
      </w:pPr>
      <w:r w:rsidRPr="003620DC">
        <w:rPr>
          <w:rFonts w:ascii="Arial" w:hAnsi="Arial" w:cs="Arial"/>
        </w:rPr>
        <w:t>4.1.</w:t>
      </w:r>
      <w:r w:rsidRPr="003620DC">
        <w:rPr>
          <w:rFonts w:ascii="Arial" w:hAnsi="Arial" w:cs="Arial"/>
        </w:rPr>
        <w:tab/>
        <w:t>Vnější informační panely</w:t>
      </w:r>
    </w:p>
    <w:p w14:paraId="48D86A49" w14:textId="4FC97942" w:rsidR="003620DC" w:rsidRPr="003620DC" w:rsidRDefault="003620DC" w:rsidP="003620DC">
      <w:pPr>
        <w:jc w:val="both"/>
        <w:rPr>
          <w:rFonts w:ascii="Arial" w:hAnsi="Arial" w:cs="Arial"/>
        </w:rPr>
      </w:pPr>
      <w:r w:rsidRPr="003620DC">
        <w:rPr>
          <w:rFonts w:ascii="Arial" w:hAnsi="Arial" w:cs="Arial"/>
        </w:rPr>
        <w:t xml:space="preserve">Vozidlo musí být vybaveno vnějším čelním, bočním a zadním informačním panelem, přičemž přesné požadavky na zřetelné a jasně čitelné zobrazení informací na jednotlivých panelech jsou uvedeny v následujících odstavcích. Všechny vnější panely musí být osvětleny. </w:t>
      </w:r>
      <w:ins w:id="19" w:author="Word Document Comparison" w:date="2024-05-27T15:50:00Z" w16du:dateUtc="2024-05-27T13:50:00Z">
        <w:r w:rsidR="004F144C">
          <w:rPr>
            <w:rFonts w:ascii="Arial" w:hAnsi="Arial" w:cs="Arial"/>
          </w:rPr>
          <w:t>Kompletní</w:t>
        </w:r>
      </w:ins>
      <w:del w:id="20" w:author="Word Document Comparison" w:date="2024-05-27T15:50:00Z" w16du:dateUtc="2024-05-27T13:50:00Z">
        <w:r w:rsidRPr="003620DC">
          <w:rPr>
            <w:rFonts w:ascii="Arial" w:hAnsi="Arial" w:cs="Arial"/>
          </w:rPr>
          <w:delText>Podrobnější</w:delText>
        </w:r>
      </w:del>
      <w:r w:rsidRPr="003620DC">
        <w:rPr>
          <w:rFonts w:ascii="Arial" w:hAnsi="Arial" w:cs="Arial"/>
        </w:rPr>
        <w:t xml:space="preserve"> popis požadovaných </w:t>
      </w:r>
      <w:ins w:id="21" w:author="Word Document Comparison" w:date="2024-05-27T15:50:00Z" w16du:dateUtc="2024-05-27T13:50:00Z">
        <w:r w:rsidR="004F144C">
          <w:rPr>
            <w:rFonts w:ascii="Arial" w:hAnsi="Arial" w:cs="Arial"/>
          </w:rPr>
          <w:t>funkcí</w:t>
        </w:r>
      </w:ins>
      <w:del w:id="22" w:author="Word Document Comparison" w:date="2024-05-27T15:50:00Z" w16du:dateUtc="2024-05-27T13:50:00Z">
        <w:r w:rsidRPr="003620DC">
          <w:rPr>
            <w:rFonts w:ascii="Arial" w:hAnsi="Arial" w:cs="Arial"/>
          </w:rPr>
          <w:delText>rozměrů</w:delText>
        </w:r>
      </w:del>
      <w:r w:rsidRPr="003620DC">
        <w:rPr>
          <w:rFonts w:ascii="Arial" w:hAnsi="Arial" w:cs="Arial"/>
        </w:rPr>
        <w:t xml:space="preserve"> a </w:t>
      </w:r>
      <w:ins w:id="23" w:author="Word Document Comparison" w:date="2024-05-27T15:50:00Z" w16du:dateUtc="2024-05-27T13:50:00Z">
        <w:r w:rsidR="004F144C">
          <w:rPr>
            <w:rFonts w:ascii="Arial" w:hAnsi="Arial" w:cs="Arial"/>
          </w:rPr>
          <w:t>zobrazení je definován v příloze</w:t>
        </w:r>
      </w:ins>
      <w:del w:id="24" w:author="Word Document Comparison" w:date="2024-05-27T15:50:00Z" w16du:dateUtc="2024-05-27T13:50:00Z">
        <w:r w:rsidRPr="003620DC">
          <w:rPr>
            <w:rFonts w:ascii="Arial" w:hAnsi="Arial" w:cs="Arial"/>
          </w:rPr>
          <w:delText>obsahu zobrazovaných informací definuje příloha č. 2</w:delText>
        </w:r>
      </w:del>
      <w:r w:rsidRPr="003620DC">
        <w:rPr>
          <w:rFonts w:ascii="Arial" w:hAnsi="Arial" w:cs="Arial"/>
        </w:rPr>
        <w:t xml:space="preserve"> Standardů </w:t>
      </w:r>
      <w:del w:id="25" w:author="Word Document Comparison" w:date="2024-05-27T15:50:00Z" w16du:dateUtc="2024-05-27T13:50:00Z">
        <w:r w:rsidRPr="003620DC">
          <w:rPr>
            <w:rFonts w:ascii="Arial" w:hAnsi="Arial" w:cs="Arial"/>
          </w:rPr>
          <w:delText xml:space="preserve">kvality </w:delText>
        </w:r>
      </w:del>
      <w:r w:rsidRPr="003620DC">
        <w:rPr>
          <w:rFonts w:ascii="Arial" w:hAnsi="Arial" w:cs="Arial"/>
        </w:rPr>
        <w:t xml:space="preserve">PID </w:t>
      </w:r>
      <w:ins w:id="26" w:author="Word Document Comparison" w:date="2024-05-27T15:50:00Z" w16du:dateUtc="2024-05-27T13:50:00Z">
        <w:r w:rsidR="004F144C">
          <w:rPr>
            <w:rFonts w:ascii="Arial" w:hAnsi="Arial" w:cs="Arial"/>
          </w:rPr>
          <w:t xml:space="preserve">– Odbavovací a informační </w:t>
        </w:r>
        <w:r w:rsidR="008369DD">
          <w:rPr>
            <w:rFonts w:ascii="Arial" w:hAnsi="Arial" w:cs="Arial"/>
          </w:rPr>
          <w:t>zařízení ve vozidlech PID v </w:t>
        </w:r>
      </w:ins>
      <w:del w:id="27" w:author="Word Document Comparison" w:date="2024-05-27T15:50:00Z" w16du:dateUtc="2024-05-27T13:50:00Z">
        <w:r w:rsidRPr="003620DC">
          <w:rPr>
            <w:rFonts w:ascii="Arial" w:hAnsi="Arial" w:cs="Arial"/>
          </w:rPr>
          <w:delText xml:space="preserve">v </w:delText>
        </w:r>
      </w:del>
      <w:r w:rsidRPr="003620DC">
        <w:rPr>
          <w:rFonts w:ascii="Arial" w:hAnsi="Arial" w:cs="Arial"/>
        </w:rPr>
        <w:t>platném znění na stránkách www.pid.cz</w:t>
      </w:r>
      <w:del w:id="28" w:author="Word Document Comparison" w:date="2024-05-27T15:50:00Z" w16du:dateUtc="2024-05-27T13:50:00Z">
        <w:r w:rsidRPr="003620DC">
          <w:rPr>
            <w:rFonts w:ascii="Arial" w:hAnsi="Arial" w:cs="Arial"/>
          </w:rPr>
          <w:delText xml:space="preserve"> . </w:delText>
        </w:r>
      </w:del>
    </w:p>
    <w:p w14:paraId="7F3DB80F" w14:textId="77777777" w:rsidR="008369DD" w:rsidRDefault="008369DD" w:rsidP="003620DC">
      <w:pPr>
        <w:jc w:val="both"/>
        <w:rPr>
          <w:ins w:id="29" w:author="Word Document Comparison" w:date="2024-05-27T15:50:00Z" w16du:dateUtc="2024-05-27T13:50:00Z"/>
          <w:rFonts w:ascii="Arial" w:hAnsi="Arial" w:cs="Arial"/>
        </w:rPr>
      </w:pPr>
      <w:ins w:id="30" w:author="Word Document Comparison" w:date="2024-05-27T15:50:00Z" w16du:dateUtc="2024-05-27T13:50:00Z">
        <w:r>
          <w:rPr>
            <w:rFonts w:ascii="Arial" w:hAnsi="Arial" w:cs="Arial"/>
          </w:rPr>
          <w:t>Vozidla objednané Prahou a Středočeským krajem budou na celé lince zobrazovat informace dle standardů PID.</w:t>
        </w:r>
      </w:ins>
    </w:p>
    <w:p w14:paraId="7DCB048B" w14:textId="77777777" w:rsidR="008369DD" w:rsidRPr="003620DC" w:rsidRDefault="008369DD" w:rsidP="003620DC">
      <w:pPr>
        <w:jc w:val="both"/>
        <w:rPr>
          <w:ins w:id="31" w:author="Word Document Comparison" w:date="2024-05-27T15:50:00Z" w16du:dateUtc="2024-05-27T13:50:00Z"/>
          <w:rFonts w:ascii="Arial" w:hAnsi="Arial" w:cs="Arial"/>
        </w:rPr>
      </w:pPr>
      <w:ins w:id="32" w:author="Word Document Comparison" w:date="2024-05-27T15:50:00Z" w16du:dateUtc="2024-05-27T13:50:00Z">
        <w:r>
          <w:rPr>
            <w:rFonts w:ascii="Arial" w:hAnsi="Arial" w:cs="Arial"/>
          </w:rPr>
          <w:t>Vozidla objednané KRAJEM VYSOČINA budou na celé lince zobrazovat informace dle standardů KRAJE VYSOČINA, přičemž na vnějších orientacích je zobrazeno číslo linky v třímístném formátu a cílová zastávka je shodná s cílovou zastávkou spoje na lince (nikoliv závazného spoje).</w:t>
        </w:r>
      </w:ins>
    </w:p>
    <w:p w14:paraId="3172464A"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 xml:space="preserve">Čelní informační panel </w:t>
      </w:r>
    </w:p>
    <w:p w14:paraId="07FF6193" w14:textId="77777777" w:rsidR="003620DC" w:rsidRPr="003620DC" w:rsidRDefault="003620DC" w:rsidP="003620DC">
      <w:pPr>
        <w:jc w:val="both"/>
        <w:rPr>
          <w:rFonts w:ascii="Arial" w:hAnsi="Arial" w:cs="Arial"/>
        </w:rPr>
      </w:pPr>
      <w:r w:rsidRPr="003620DC">
        <w:rPr>
          <w:rFonts w:ascii="Arial" w:hAnsi="Arial" w:cs="Arial"/>
        </w:rPr>
        <w:t xml:space="preserve">Uvedeno číslo linky a cílová zastávka daného spoje, přičemž nejméně na území Středočeského kraje a Prahy musí být na těchto panelech zobrazeno číslo linky ve formě trojmístného číselného označení linky v rámci systému PID. </w:t>
      </w:r>
    </w:p>
    <w:p w14:paraId="6B4EEBF6" w14:textId="77777777" w:rsidR="003620DC" w:rsidRPr="003620DC" w:rsidRDefault="003620DC" w:rsidP="003620DC">
      <w:pPr>
        <w:jc w:val="both"/>
        <w:rPr>
          <w:rFonts w:ascii="Arial" w:hAnsi="Arial" w:cs="Arial"/>
        </w:rPr>
      </w:pPr>
      <w:r w:rsidRPr="003620DC">
        <w:rPr>
          <w:rFonts w:ascii="Arial" w:hAnsi="Arial" w:cs="Arial"/>
        </w:rPr>
        <w:t>4.1.2.</w:t>
      </w:r>
      <w:r w:rsidRPr="003620DC">
        <w:rPr>
          <w:rFonts w:ascii="Arial" w:hAnsi="Arial" w:cs="Arial"/>
        </w:rPr>
        <w:tab/>
        <w:t>Boční informační panel</w:t>
      </w:r>
    </w:p>
    <w:p w14:paraId="4DBF38F9" w14:textId="77777777" w:rsidR="003620DC" w:rsidRPr="003620DC" w:rsidRDefault="003620DC" w:rsidP="003620DC">
      <w:pPr>
        <w:jc w:val="both"/>
        <w:rPr>
          <w:rFonts w:ascii="Arial" w:hAnsi="Arial" w:cs="Arial"/>
        </w:rPr>
      </w:pPr>
      <w:r w:rsidRPr="003620DC">
        <w:rPr>
          <w:rFonts w:ascii="Arial" w:hAnsi="Arial" w:cs="Arial"/>
        </w:rPr>
        <w:t>Uvedeno číslo linky, cílová zastávka a vybrané nácestné zastávky daného spoje, přičemž nejméně na území Středočeského kraje a Prahy musí být na těchto panelech zobrazeno číslo linky ve formě trojmístného číselného označení linky v rámci systému PID.</w:t>
      </w:r>
    </w:p>
    <w:p w14:paraId="3BF984FE" w14:textId="77777777" w:rsidR="003620DC" w:rsidRPr="003620DC" w:rsidRDefault="003620DC" w:rsidP="003620DC">
      <w:pPr>
        <w:jc w:val="both"/>
        <w:rPr>
          <w:rFonts w:ascii="Arial" w:hAnsi="Arial" w:cs="Arial"/>
        </w:rPr>
      </w:pPr>
      <w:r w:rsidRPr="003620DC">
        <w:rPr>
          <w:rFonts w:ascii="Arial" w:hAnsi="Arial" w:cs="Arial"/>
        </w:rPr>
        <w:t>4.1.3.</w:t>
      </w:r>
      <w:r w:rsidRPr="003620DC">
        <w:rPr>
          <w:rFonts w:ascii="Arial" w:hAnsi="Arial" w:cs="Arial"/>
        </w:rPr>
        <w:tab/>
        <w:t xml:space="preserve">Zadní informační panel </w:t>
      </w:r>
    </w:p>
    <w:p w14:paraId="5688DA9C" w14:textId="5728E0F6" w:rsidR="003620DC" w:rsidRDefault="003620DC" w:rsidP="003620DC">
      <w:pPr>
        <w:jc w:val="both"/>
        <w:rPr>
          <w:rFonts w:ascii="Arial" w:hAnsi="Arial" w:cs="Arial"/>
        </w:rPr>
      </w:pPr>
      <w:r w:rsidRPr="003620DC">
        <w:rPr>
          <w:rFonts w:ascii="Arial" w:hAnsi="Arial" w:cs="Arial"/>
        </w:rPr>
        <w:t>Uvedeno číslo linky. Nejméně na území Středočeského kraje a Prahy musí být na těchto panelech zobrazeno číslo linky ve formě trojmístného číselného označ</w:t>
      </w:r>
      <w:r w:rsidR="000D7FB6">
        <w:rPr>
          <w:rFonts w:ascii="Arial" w:hAnsi="Arial" w:cs="Arial"/>
        </w:rPr>
        <w:t>ení linky v rámci systému PID.</w:t>
      </w:r>
    </w:p>
    <w:p w14:paraId="564B1136" w14:textId="77777777" w:rsidR="000D7FB6" w:rsidRPr="003620DC" w:rsidRDefault="000D7FB6" w:rsidP="003620DC">
      <w:pPr>
        <w:jc w:val="both"/>
        <w:rPr>
          <w:rFonts w:ascii="Arial" w:hAnsi="Arial" w:cs="Arial"/>
        </w:rPr>
      </w:pPr>
    </w:p>
    <w:p w14:paraId="5B376E75" w14:textId="77777777" w:rsidR="003620DC" w:rsidRPr="003620DC" w:rsidRDefault="003620DC" w:rsidP="003620DC">
      <w:pPr>
        <w:jc w:val="both"/>
        <w:rPr>
          <w:rFonts w:ascii="Arial" w:hAnsi="Arial" w:cs="Arial"/>
        </w:rPr>
      </w:pPr>
      <w:r w:rsidRPr="003620DC">
        <w:rPr>
          <w:rFonts w:ascii="Arial" w:hAnsi="Arial" w:cs="Arial"/>
        </w:rPr>
        <w:t>4.2.</w:t>
      </w:r>
      <w:r w:rsidRPr="003620DC">
        <w:rPr>
          <w:rFonts w:ascii="Arial" w:hAnsi="Arial" w:cs="Arial"/>
        </w:rPr>
        <w:tab/>
        <w:t>Vnitřní informační panel</w:t>
      </w:r>
    </w:p>
    <w:p w14:paraId="78956BE5" w14:textId="7F432619" w:rsidR="003620DC" w:rsidRPr="003620DC" w:rsidRDefault="003620DC" w:rsidP="003620DC">
      <w:pPr>
        <w:jc w:val="both"/>
        <w:rPr>
          <w:rFonts w:ascii="Arial" w:hAnsi="Arial" w:cs="Arial"/>
        </w:rPr>
      </w:pPr>
      <w:r w:rsidRPr="003620DC">
        <w:rPr>
          <w:rFonts w:ascii="Arial" w:hAnsi="Arial" w:cs="Arial"/>
        </w:rPr>
        <w:t xml:space="preserve">Pro vnitřní informační systém lze použít </w:t>
      </w:r>
      <w:ins w:id="33" w:author="Word Document Comparison" w:date="2024-05-27T15:50:00Z" w16du:dateUtc="2024-05-27T13:50:00Z">
        <w:r w:rsidR="008369DD">
          <w:rPr>
            <w:rFonts w:ascii="Arial" w:hAnsi="Arial" w:cs="Arial"/>
          </w:rPr>
          <w:t xml:space="preserve">pouze </w:t>
        </w:r>
      </w:ins>
      <w:r w:rsidRPr="003620DC">
        <w:rPr>
          <w:rFonts w:ascii="Arial" w:hAnsi="Arial" w:cs="Arial"/>
        </w:rPr>
        <w:t>LCD</w:t>
      </w:r>
      <w:ins w:id="34" w:author="Word Document Comparison" w:date="2024-05-27T15:50:00Z" w16du:dateUtc="2024-05-27T13:50:00Z">
        <w:r w:rsidR="008369DD">
          <w:rPr>
            <w:rFonts w:ascii="Arial" w:hAnsi="Arial" w:cs="Arial"/>
          </w:rPr>
          <w:t>. Vnitřní dvouřádková</w:t>
        </w:r>
      </w:ins>
      <w:del w:id="35" w:author="Word Document Comparison" w:date="2024-05-27T15:50:00Z" w16du:dateUtc="2024-05-27T13:50:00Z">
        <w:r w:rsidRPr="003620DC">
          <w:rPr>
            <w:rFonts w:ascii="Arial" w:hAnsi="Arial" w:cs="Arial"/>
          </w:rPr>
          <w:delText xml:space="preserve"> popř. vnitřní dvouřádkové</w:delText>
        </w:r>
      </w:del>
      <w:r w:rsidRPr="003620DC">
        <w:rPr>
          <w:rFonts w:ascii="Arial" w:hAnsi="Arial" w:cs="Arial"/>
        </w:rPr>
        <w:t xml:space="preserve"> LED tabla</w:t>
      </w:r>
      <w:ins w:id="36" w:author="Word Document Comparison" w:date="2024-05-27T15:50:00Z" w16du:dateUtc="2024-05-27T13:50:00Z">
        <w:r w:rsidR="008369DD">
          <w:rPr>
            <w:rFonts w:ascii="Arial" w:hAnsi="Arial" w:cs="Arial"/>
          </w:rPr>
          <w:t xml:space="preserve"> nejsou na mezikrajských linkách povolena.</w:t>
        </w:r>
        <w:r w:rsidRPr="003620DC">
          <w:rPr>
            <w:rFonts w:ascii="Arial" w:hAnsi="Arial" w:cs="Arial"/>
          </w:rPr>
          <w:t xml:space="preserve"> </w:t>
        </w:r>
      </w:ins>
      <w:r w:rsidRPr="003620DC">
        <w:rPr>
          <w:rFonts w:ascii="Arial" w:hAnsi="Arial" w:cs="Arial"/>
        </w:rPr>
        <w:t>.</w:t>
      </w:r>
    </w:p>
    <w:p w14:paraId="175937E4" w14:textId="77777777" w:rsidR="003620DC" w:rsidRPr="003620DC" w:rsidRDefault="003620DC" w:rsidP="003620DC">
      <w:pPr>
        <w:jc w:val="both"/>
        <w:rPr>
          <w:rFonts w:ascii="Arial" w:hAnsi="Arial" w:cs="Arial"/>
        </w:rPr>
      </w:pPr>
      <w:r w:rsidRPr="003620DC">
        <w:rPr>
          <w:rFonts w:ascii="Arial" w:hAnsi="Arial" w:cs="Arial"/>
        </w:rPr>
        <w:t xml:space="preserve">Do vozidla je umístěn minimálně 1 panel o rozměru min. 19“ v případě LCD </w:t>
      </w:r>
      <w:del w:id="37" w:author="Word Document Comparison" w:date="2024-05-27T15:50:00Z" w16du:dateUtc="2024-05-27T13:50:00Z">
        <w:r w:rsidRPr="003620DC">
          <w:rPr>
            <w:rFonts w:ascii="Arial" w:hAnsi="Arial" w:cs="Arial"/>
          </w:rPr>
          <w:delText>a v případě technologie LED se jedná o minimálně dvouřádkové tablo</w:delText>
        </w:r>
      </w:del>
      <w:r w:rsidRPr="003620DC">
        <w:rPr>
          <w:rFonts w:ascii="Arial" w:hAnsi="Arial" w:cs="Arial"/>
        </w:rPr>
        <w:t>. V případě, že je autobus vybaven více než jedním informačním panelem, je vždy jeden v přední části vozidla kolmé k jeho podélné ose, ostatní pak případně rovnoměrně rozmístěné v rámci celé délky vozidla. V případně jednoho kusu panelu na vozidlo je tento panel umístěn vždy v přední části vozidla kolmé k jeho podélné ose.</w:t>
      </w:r>
    </w:p>
    <w:p w14:paraId="54C1D781" w14:textId="4E1991B4" w:rsidR="003620DC" w:rsidRPr="003620DC" w:rsidRDefault="003620DC" w:rsidP="003620DC">
      <w:pPr>
        <w:jc w:val="both"/>
        <w:rPr>
          <w:rFonts w:ascii="Arial" w:hAnsi="Arial" w:cs="Arial"/>
        </w:rPr>
      </w:pPr>
      <w:r w:rsidRPr="003620DC">
        <w:rPr>
          <w:rFonts w:ascii="Arial" w:hAnsi="Arial" w:cs="Arial"/>
        </w:rPr>
        <w:t xml:space="preserve">V případě užití vnitřního informačního LCD panelu, musí být vždy zobrazováno označení pásma, ve kterém se zastávka nachází a aktuální čas. Pokud LCD panel nezobrazuje minimálně jednu z těchto požadovaných informací, </w:t>
      </w:r>
      <w:ins w:id="38" w:author="Word Document Comparison" w:date="2024-05-27T15:50:00Z" w16du:dateUtc="2024-05-27T13:50:00Z">
        <w:r w:rsidR="00C94A19">
          <w:rPr>
            <w:rFonts w:ascii="Arial" w:hAnsi="Arial" w:cs="Arial"/>
          </w:rPr>
          <w:t xml:space="preserve">nebo pásmo a čas překrývá reklama, </w:t>
        </w:r>
      </w:ins>
      <w:r w:rsidRPr="003620DC">
        <w:rPr>
          <w:rFonts w:ascii="Arial" w:hAnsi="Arial" w:cs="Arial"/>
        </w:rPr>
        <w:t>musí být informace zřejmá ze zobrazovače času a pásma. Způsob a formát zobrazení musí být zvolen vhodnou formou tak aby byly informace čitelné i ze zadní části vozu.</w:t>
      </w:r>
    </w:p>
    <w:p w14:paraId="2B755A1D" w14:textId="45EA877B" w:rsidR="003620DC" w:rsidRPr="003620DC" w:rsidRDefault="003620DC" w:rsidP="003620DC">
      <w:pPr>
        <w:jc w:val="both"/>
        <w:rPr>
          <w:rFonts w:ascii="Arial" w:hAnsi="Arial" w:cs="Arial"/>
        </w:rPr>
      </w:pPr>
      <w:ins w:id="39" w:author="Word Document Comparison" w:date="2024-05-27T15:50:00Z" w16du:dateUtc="2024-05-27T13:50:00Z">
        <w:r w:rsidRPr="003620DC">
          <w:rPr>
            <w:rFonts w:ascii="Arial" w:hAnsi="Arial" w:cs="Arial"/>
          </w:rPr>
          <w:t>Podrobn</w:t>
        </w:r>
        <w:r w:rsidR="00C94A19">
          <w:rPr>
            <w:rFonts w:ascii="Arial" w:hAnsi="Arial" w:cs="Arial"/>
          </w:rPr>
          <w:t>ý</w:t>
        </w:r>
      </w:ins>
      <w:del w:id="40" w:author="Word Document Comparison" w:date="2024-05-27T15:50:00Z" w16du:dateUtc="2024-05-27T13:50:00Z">
        <w:r w:rsidRPr="003620DC">
          <w:rPr>
            <w:rFonts w:ascii="Arial" w:hAnsi="Arial" w:cs="Arial"/>
          </w:rPr>
          <w:delText>Podrobnější</w:delText>
        </w:r>
      </w:del>
      <w:r w:rsidRPr="003620DC">
        <w:rPr>
          <w:rFonts w:ascii="Arial" w:hAnsi="Arial" w:cs="Arial"/>
        </w:rPr>
        <w:t xml:space="preserve"> popis požadovaných rozměrů a obsahu vnitřního dvouřádkového LED tabla a zobrazovaných informací definuje příloha Standardů PID – Odbavovací a informační zařízení ve vozidlech PID v platném znění na stránkách www.pid.cz .Vzhled a struktura zobrazovaných informací pro LCD je součástí přílohy č. 1 tohoto dokumentu. V případě využití jiné grafiky než definované v příloze č. 1, musí tato grafika implementovat veškeré definované informace uvedené v příloze č. 1 tohoto dokumentu. </w:t>
      </w:r>
      <w:ins w:id="41" w:author="Word Document Comparison" w:date="2024-05-27T15:50:00Z" w16du:dateUtc="2024-05-27T13:50:00Z">
        <w:r w:rsidR="00C94A19">
          <w:rPr>
            <w:rFonts w:ascii="Arial" w:hAnsi="Arial" w:cs="Arial"/>
          </w:rPr>
          <w:t>Dále je vyžadováno grafické upozornění na zastávku na znamení (symbol zvonkuú a přestup na linky S a metro.</w:t>
        </w:r>
      </w:ins>
    </w:p>
    <w:p w14:paraId="500ED3BD" w14:textId="5E534978" w:rsidR="003620DC" w:rsidRPr="003620DC" w:rsidRDefault="003620DC" w:rsidP="003620DC">
      <w:pPr>
        <w:jc w:val="both"/>
        <w:rPr>
          <w:del w:id="42" w:author="Word Document Comparison" w:date="2024-05-27T15:50:00Z" w16du:dateUtc="2024-05-27T13:50:00Z"/>
          <w:rFonts w:ascii="Arial" w:hAnsi="Arial" w:cs="Arial"/>
        </w:rPr>
      </w:pPr>
      <w:r w:rsidRPr="003620DC">
        <w:rPr>
          <w:rFonts w:ascii="Arial" w:hAnsi="Arial" w:cs="Arial"/>
        </w:rPr>
        <w:t xml:space="preserve">Na vnitřních informačních panelech je </w:t>
      </w:r>
      <w:ins w:id="43" w:author="Word Document Comparison" w:date="2024-05-27T15:50:00Z" w16du:dateUtc="2024-05-27T13:50:00Z">
        <w:r w:rsidR="00C94A19">
          <w:rPr>
            <w:rFonts w:ascii="Arial" w:hAnsi="Arial" w:cs="Arial"/>
          </w:rPr>
          <w:t xml:space="preserve">povoleno </w:t>
        </w:r>
      </w:ins>
      <w:del w:id="44" w:author="Word Document Comparison" w:date="2024-05-27T15:50:00Z" w16du:dateUtc="2024-05-27T13:50:00Z">
        <w:r w:rsidRPr="003620DC">
          <w:rPr>
            <w:rFonts w:ascii="Arial" w:hAnsi="Arial" w:cs="Arial"/>
          </w:rPr>
          <w:delText>zakázáno</w:delText>
        </w:r>
      </w:del>
      <w:r w:rsidRPr="003620DC">
        <w:rPr>
          <w:rFonts w:ascii="Arial" w:hAnsi="Arial" w:cs="Arial"/>
        </w:rPr>
        <w:t xml:space="preserve"> zobrazovat reklamu</w:t>
      </w:r>
      <w:ins w:id="45" w:author="Word Document Comparison" w:date="2024-05-27T15:50:00Z" w16du:dateUtc="2024-05-27T13:50:00Z">
        <w:r w:rsidR="00C94A19">
          <w:rPr>
            <w:rFonts w:ascii="Arial" w:hAnsi="Arial" w:cs="Arial"/>
          </w:rPr>
          <w:t xml:space="preserve"> za předpokladu, že</w:t>
        </w:r>
      </w:ins>
      <w:del w:id="46" w:author="Word Document Comparison" w:date="2024-05-27T15:50:00Z" w16du:dateUtc="2024-05-27T13:50:00Z">
        <w:r w:rsidRPr="003620DC">
          <w:rPr>
            <w:rFonts w:ascii="Arial" w:hAnsi="Arial" w:cs="Arial"/>
          </w:rPr>
          <w:delText xml:space="preserve">. </w:delText>
        </w:r>
      </w:del>
    </w:p>
    <w:p w14:paraId="63DDE541" w14:textId="109EF34E" w:rsidR="003620DC" w:rsidRDefault="003620DC" w:rsidP="003620DC">
      <w:pPr>
        <w:jc w:val="both"/>
        <w:rPr>
          <w:rFonts w:ascii="Arial" w:hAnsi="Arial" w:cs="Arial"/>
        </w:rPr>
      </w:pPr>
      <w:del w:id="47" w:author="Word Document Comparison" w:date="2024-05-27T15:50:00Z" w16du:dateUtc="2024-05-27T13:50:00Z">
        <w:r w:rsidRPr="003620DC">
          <w:rPr>
            <w:rFonts w:ascii="Arial" w:hAnsi="Arial" w:cs="Arial"/>
          </w:rPr>
          <w:delText>Při využití dvouřádkového LED panelu</w:delText>
        </w:r>
      </w:del>
      <w:r w:rsidRPr="003620DC">
        <w:rPr>
          <w:rFonts w:ascii="Arial" w:hAnsi="Arial" w:cs="Arial"/>
        </w:rPr>
        <w:t xml:space="preserve"> je </w:t>
      </w:r>
      <w:ins w:id="48" w:author="Word Document Comparison" w:date="2024-05-27T15:50:00Z" w16du:dateUtc="2024-05-27T13:50:00Z">
        <w:r w:rsidR="00C94A19">
          <w:rPr>
            <w:rFonts w:ascii="Arial" w:hAnsi="Arial" w:cs="Arial"/>
          </w:rPr>
          <w:t>trvale zobrazováno aktuální pásmo</w:t>
        </w:r>
      </w:ins>
      <w:del w:id="49" w:author="Word Document Comparison" w:date="2024-05-27T15:50:00Z" w16du:dateUtc="2024-05-27T13:50:00Z">
        <w:r w:rsidRPr="003620DC">
          <w:rPr>
            <w:rFonts w:ascii="Arial" w:hAnsi="Arial" w:cs="Arial"/>
          </w:rPr>
          <w:delText>nutné vybavit vozidlo zobrazovačem času</w:delText>
        </w:r>
      </w:del>
      <w:r w:rsidRPr="003620DC">
        <w:rPr>
          <w:rFonts w:ascii="Arial" w:hAnsi="Arial" w:cs="Arial"/>
        </w:rPr>
        <w:t xml:space="preserve"> a </w:t>
      </w:r>
      <w:ins w:id="50" w:author="Word Document Comparison" w:date="2024-05-27T15:50:00Z" w16du:dateUtc="2024-05-27T13:50:00Z">
        <w:r w:rsidR="00C94A19">
          <w:rPr>
            <w:rFonts w:ascii="Arial" w:hAnsi="Arial" w:cs="Arial"/>
          </w:rPr>
          <w:t>čas</w:t>
        </w:r>
        <w:r w:rsidRPr="003620DC">
          <w:rPr>
            <w:rFonts w:ascii="Arial" w:hAnsi="Arial" w:cs="Arial"/>
          </w:rPr>
          <w:t xml:space="preserve">. </w:t>
        </w:r>
      </w:ins>
      <w:del w:id="51" w:author="Word Document Comparison" w:date="2024-05-27T15:50:00Z" w16du:dateUtc="2024-05-27T13:50:00Z">
        <w:r w:rsidRPr="003620DC">
          <w:rPr>
            <w:rFonts w:ascii="Arial" w:hAnsi="Arial" w:cs="Arial"/>
          </w:rPr>
          <w:delText>pásma.</w:delText>
        </w:r>
      </w:del>
    </w:p>
    <w:p w14:paraId="62215FBB" w14:textId="77777777" w:rsidR="000D7FB6" w:rsidRPr="003620DC" w:rsidRDefault="000D7FB6" w:rsidP="003620DC">
      <w:pPr>
        <w:jc w:val="both"/>
        <w:rPr>
          <w:rFonts w:ascii="Arial" w:hAnsi="Arial" w:cs="Arial"/>
        </w:rPr>
      </w:pPr>
    </w:p>
    <w:p w14:paraId="52B0E885" w14:textId="77777777" w:rsidR="003620DC" w:rsidRPr="003620DC" w:rsidRDefault="003620DC" w:rsidP="003620DC">
      <w:pPr>
        <w:jc w:val="both"/>
        <w:rPr>
          <w:rFonts w:ascii="Arial" w:hAnsi="Arial" w:cs="Arial"/>
        </w:rPr>
      </w:pPr>
      <w:r w:rsidRPr="003620DC">
        <w:rPr>
          <w:rFonts w:ascii="Arial" w:hAnsi="Arial" w:cs="Arial"/>
        </w:rPr>
        <w:t>4.3.</w:t>
      </w:r>
      <w:r w:rsidRPr="003620DC">
        <w:rPr>
          <w:rFonts w:ascii="Arial" w:hAnsi="Arial" w:cs="Arial"/>
        </w:rPr>
        <w:tab/>
        <w:t>Tlačítka na znamení k řidiči a světelná signalizace STOP</w:t>
      </w:r>
    </w:p>
    <w:p w14:paraId="67D52475" w14:textId="77777777" w:rsidR="003620DC" w:rsidRPr="003620DC" w:rsidRDefault="003620DC" w:rsidP="003620DC">
      <w:pPr>
        <w:jc w:val="both"/>
        <w:rPr>
          <w:rFonts w:ascii="Arial" w:hAnsi="Arial" w:cs="Arial"/>
        </w:rPr>
      </w:pPr>
      <w:r w:rsidRPr="003620DC">
        <w:rPr>
          <w:rFonts w:ascii="Arial" w:hAnsi="Arial" w:cs="Arial"/>
        </w:rPr>
        <w:t>Tlačítka upozorňující řidiče na žádost cestujícího o zastavení v zastávce s režimem „na znamení“ musí být umístěna v blízkosti všech výstupních dveří. Funkční světelná návěst signalizace s nápisem „STOP“, jako zpětná vazba k tlačítkům „znamení k řidiči“, musí být umístěna na místě viditelném v prostoru vozidla v blízkosti stanoviště řidiče  nebo u každých dveří. Tlačítko musí být umístěno tak aby bylo lehce dosažitelné pro všechny skupiny cestujících V případě užití vozidel delších než 13 m je pak tlačítko „na znamení“ umístěno navíc i v zadní části vozidla, pakliže se v tomto prostoru nenachází dveře vozidla.</w:t>
      </w:r>
    </w:p>
    <w:p w14:paraId="76E49D27" w14:textId="77777777" w:rsidR="003620DC" w:rsidRPr="003620DC" w:rsidRDefault="003620DC" w:rsidP="003620DC">
      <w:pPr>
        <w:jc w:val="both"/>
        <w:rPr>
          <w:rFonts w:ascii="Arial" w:hAnsi="Arial" w:cs="Arial"/>
        </w:rPr>
      </w:pPr>
    </w:p>
    <w:p w14:paraId="3B6DDCA7" w14:textId="77777777" w:rsidR="003620DC" w:rsidRPr="003620DC" w:rsidRDefault="003620DC" w:rsidP="003620DC">
      <w:pPr>
        <w:jc w:val="both"/>
        <w:rPr>
          <w:rFonts w:ascii="Arial" w:hAnsi="Arial" w:cs="Arial"/>
        </w:rPr>
      </w:pPr>
      <w:r w:rsidRPr="003620DC">
        <w:rPr>
          <w:rFonts w:ascii="Arial" w:hAnsi="Arial" w:cs="Arial"/>
        </w:rPr>
        <w:t>4.4.</w:t>
      </w:r>
      <w:r w:rsidRPr="003620DC">
        <w:rPr>
          <w:rFonts w:ascii="Arial" w:hAnsi="Arial" w:cs="Arial"/>
        </w:rPr>
        <w:tab/>
        <w:t xml:space="preserve">Označovač jízdenek </w:t>
      </w:r>
    </w:p>
    <w:p w14:paraId="00B6B356" w14:textId="443B8741" w:rsidR="003620DC" w:rsidRPr="003620DC" w:rsidRDefault="003620DC" w:rsidP="003620DC">
      <w:pPr>
        <w:jc w:val="both"/>
        <w:rPr>
          <w:rFonts w:ascii="Arial" w:hAnsi="Arial" w:cs="Arial"/>
        </w:rPr>
      </w:pPr>
      <w:r w:rsidRPr="003620DC">
        <w:rPr>
          <w:rFonts w:ascii="Arial" w:hAnsi="Arial" w:cs="Arial"/>
        </w:rPr>
        <w:t xml:space="preserve">Ve vozidle je umístěn alespoň jeden označovač jízdenek. Pakliže vozidlo přijíždějící na území Hlavního města Prahy ze Středočeského kraje obsluhuje na území Prahy alespoň jednu zastávku pro nástup cestujících, je vozidlo vybaveno označovačem jízdenek u všech dveří vozidla. V případě instalace pouze jednoho označovače na celé vozidlo, musí být tento umístěn v nástupním prostoru u řidiče. Označovač tiskne úplná a správná (požadovaná) data červenou barvou chemicky reagující s ochranným prvkem na jízdenkách.  Kompletní popis </w:t>
      </w:r>
      <w:ins w:id="52" w:author="Word Document Comparison" w:date="2024-05-27T15:50:00Z" w16du:dateUtc="2024-05-27T13:50:00Z">
        <w:r w:rsidR="005C6F8B">
          <w:rPr>
            <w:rFonts w:ascii="Arial" w:hAnsi="Arial" w:cs="Arial"/>
          </w:rPr>
          <w:t xml:space="preserve">funkčností a </w:t>
        </w:r>
      </w:ins>
      <w:r w:rsidRPr="003620DC">
        <w:rPr>
          <w:rFonts w:ascii="Arial" w:hAnsi="Arial" w:cs="Arial"/>
        </w:rPr>
        <w:t>požadovaného formátu</w:t>
      </w:r>
      <w:ins w:id="53" w:author="Word Document Comparison" w:date="2024-05-27T15:50:00Z" w16du:dateUtc="2024-05-27T13:50:00Z">
        <w:r w:rsidR="005C6F8B">
          <w:rPr>
            <w:rFonts w:ascii="Arial" w:hAnsi="Arial" w:cs="Arial"/>
          </w:rPr>
          <w:t xml:space="preserve"> tisknutých informací</w:t>
        </w:r>
      </w:ins>
      <w:r w:rsidRPr="003620DC">
        <w:rPr>
          <w:rFonts w:ascii="Arial" w:hAnsi="Arial" w:cs="Arial"/>
        </w:rPr>
        <w:t xml:space="preserve"> je k dispozici v příloze Standardů PID – Odbavovací a informační zařízení ve vozidlech PID v platném znění na stránkách www.pid.cz</w:t>
      </w:r>
    </w:p>
    <w:p w14:paraId="7C0A9459" w14:textId="77777777" w:rsidR="003620DC" w:rsidRPr="003620DC" w:rsidRDefault="003620DC" w:rsidP="003620DC">
      <w:pPr>
        <w:jc w:val="both"/>
        <w:rPr>
          <w:rFonts w:ascii="Arial" w:hAnsi="Arial" w:cs="Arial"/>
        </w:rPr>
      </w:pPr>
    </w:p>
    <w:p w14:paraId="3CEA1DAF" w14:textId="77777777" w:rsidR="003620DC" w:rsidRPr="003620DC" w:rsidRDefault="003620DC" w:rsidP="003620DC">
      <w:pPr>
        <w:jc w:val="both"/>
        <w:rPr>
          <w:rFonts w:ascii="Arial" w:hAnsi="Arial" w:cs="Arial"/>
        </w:rPr>
      </w:pPr>
      <w:r w:rsidRPr="003620DC">
        <w:rPr>
          <w:rFonts w:ascii="Arial" w:hAnsi="Arial" w:cs="Arial"/>
        </w:rPr>
        <w:t>4.5.</w:t>
      </w:r>
      <w:r w:rsidRPr="003620DC">
        <w:rPr>
          <w:rFonts w:ascii="Arial" w:hAnsi="Arial" w:cs="Arial"/>
        </w:rPr>
        <w:tab/>
        <w:t>Sledování vozidel pomocí GNSS + technické řešení</w:t>
      </w:r>
    </w:p>
    <w:p w14:paraId="7C81919F"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systémem sledování vozidel GNSS (GPS nebo Galileo) včetně automatického seřizování jednotného času pro odbavovací a informační systém. </w:t>
      </w:r>
    </w:p>
    <w:p w14:paraId="11BC72CE" w14:textId="77777777" w:rsidR="003620DC" w:rsidRPr="003620DC" w:rsidRDefault="003620DC" w:rsidP="003620DC">
      <w:pPr>
        <w:jc w:val="both"/>
        <w:rPr>
          <w:rFonts w:ascii="Arial" w:hAnsi="Arial" w:cs="Arial"/>
        </w:rPr>
      </w:pPr>
    </w:p>
    <w:p w14:paraId="3AC094F7" w14:textId="77777777" w:rsidR="005C6F8B" w:rsidRPr="003620DC" w:rsidRDefault="005C6F8B" w:rsidP="003620DC">
      <w:pPr>
        <w:jc w:val="both"/>
        <w:rPr>
          <w:ins w:id="54" w:author="Word Document Comparison" w:date="2024-05-27T15:50:00Z" w16du:dateUtc="2024-05-27T13:50:00Z"/>
          <w:rFonts w:ascii="Arial" w:hAnsi="Arial" w:cs="Arial"/>
        </w:rPr>
      </w:pPr>
    </w:p>
    <w:p w14:paraId="058D0E00" w14:textId="77777777" w:rsidR="003620DC" w:rsidRPr="003620DC" w:rsidRDefault="003620DC" w:rsidP="003620DC">
      <w:pPr>
        <w:jc w:val="both"/>
        <w:rPr>
          <w:rFonts w:ascii="Arial" w:hAnsi="Arial" w:cs="Arial"/>
        </w:rPr>
      </w:pPr>
      <w:r w:rsidRPr="003620DC">
        <w:rPr>
          <w:rFonts w:ascii="Arial" w:hAnsi="Arial" w:cs="Arial"/>
        </w:rPr>
        <w:t>4.6.</w:t>
      </w:r>
      <w:r w:rsidRPr="003620DC">
        <w:rPr>
          <w:rFonts w:ascii="Arial" w:hAnsi="Arial" w:cs="Arial"/>
        </w:rPr>
        <w:tab/>
        <w:t xml:space="preserve">Zobrazení pořadového čísla v systému PID </w:t>
      </w:r>
    </w:p>
    <w:p w14:paraId="0F5EBC37" w14:textId="77777777" w:rsidR="003620DC" w:rsidRPr="003620DC" w:rsidRDefault="003620DC" w:rsidP="003620DC">
      <w:pPr>
        <w:jc w:val="both"/>
        <w:rPr>
          <w:rFonts w:ascii="Arial" w:hAnsi="Arial" w:cs="Arial"/>
        </w:rPr>
      </w:pPr>
      <w:r w:rsidRPr="003620DC">
        <w:rPr>
          <w:rFonts w:ascii="Arial" w:hAnsi="Arial" w:cs="Arial"/>
        </w:rPr>
        <w:t>Pořadové číslo výkonu v systému PID je zobrazeno elektronicky či v papírové podobě za čelním sklem vozidla. Pořadová čísla se umisťuji na spodní levou i pravou stranu předního okna. Požadovaná výška číslic je minimálně 75 mm v případě elektronického panelu a 100 mm v případě užití papírové podoby.</w:t>
      </w:r>
    </w:p>
    <w:p w14:paraId="406755E2" w14:textId="77777777" w:rsidR="003620DC" w:rsidRPr="003620DC" w:rsidRDefault="003620DC" w:rsidP="003620DC">
      <w:pPr>
        <w:jc w:val="both"/>
        <w:rPr>
          <w:rFonts w:ascii="Arial" w:hAnsi="Arial" w:cs="Arial"/>
        </w:rPr>
      </w:pPr>
      <w:r w:rsidRPr="003620DC">
        <w:rPr>
          <w:rFonts w:ascii="Arial" w:hAnsi="Arial" w:cs="Arial"/>
        </w:rPr>
        <w:t xml:space="preserve">V případě, že vozidlo není vybaveno elektronickým zobrazovačem pořadového čísla, je pořadové číslo výkonu v systému PID zobrazeno v papírové podobě či natištěno na jiném pevném povrchu umožňující výměnu, například plastové tabulky, za čelním sklem vozidla. </w:t>
      </w:r>
    </w:p>
    <w:p w14:paraId="57569904" w14:textId="77777777" w:rsidR="003620DC" w:rsidRPr="003620DC" w:rsidRDefault="003620DC" w:rsidP="003620DC">
      <w:pPr>
        <w:jc w:val="both"/>
        <w:rPr>
          <w:rFonts w:ascii="Arial" w:hAnsi="Arial" w:cs="Arial"/>
        </w:rPr>
      </w:pPr>
      <w:r w:rsidRPr="003620DC">
        <w:rPr>
          <w:rFonts w:ascii="Arial" w:hAnsi="Arial" w:cs="Arial"/>
        </w:rPr>
        <w:t>Parametry pro výrobu plastových tabulek označující pořadí spoje</w:t>
      </w:r>
    </w:p>
    <w:p w14:paraId="3039071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105x105mm</w:t>
      </w:r>
    </w:p>
    <w:p w14:paraId="16D1F8FD"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Font DINMittelschrift</w:t>
      </w:r>
    </w:p>
    <w:p w14:paraId="1049D083"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velikost fontu 265 pt</w:t>
      </w:r>
    </w:p>
    <w:p w14:paraId="7AD0F9D1" w14:textId="77777777" w:rsidR="003620DC" w:rsidRPr="003620DC" w:rsidRDefault="003620DC" w:rsidP="003620DC">
      <w:pPr>
        <w:jc w:val="both"/>
        <w:rPr>
          <w:rFonts w:ascii="Arial" w:hAnsi="Arial" w:cs="Arial"/>
        </w:rPr>
      </w:pPr>
    </w:p>
    <w:p w14:paraId="3E0CCB06" w14:textId="77777777" w:rsidR="003620DC" w:rsidRPr="003620DC" w:rsidRDefault="003620DC" w:rsidP="003620DC">
      <w:pPr>
        <w:jc w:val="both"/>
        <w:rPr>
          <w:rFonts w:ascii="Arial" w:hAnsi="Arial" w:cs="Arial"/>
        </w:rPr>
      </w:pPr>
      <w:r w:rsidRPr="003620DC">
        <w:rPr>
          <w:rFonts w:ascii="Arial" w:hAnsi="Arial" w:cs="Arial"/>
        </w:rPr>
        <w:t>4.7.</w:t>
      </w:r>
      <w:r w:rsidRPr="003620DC">
        <w:rPr>
          <w:rFonts w:ascii="Arial" w:hAnsi="Arial" w:cs="Arial"/>
        </w:rPr>
        <w:tab/>
        <w:t>Výbava pro osoby se smyslovým postižením zraku</w:t>
      </w:r>
    </w:p>
    <w:p w14:paraId="0BD58803" w14:textId="77777777" w:rsidR="003620DC" w:rsidRPr="003620DC" w:rsidRDefault="003620DC" w:rsidP="003620DC">
      <w:pPr>
        <w:jc w:val="both"/>
        <w:rPr>
          <w:rFonts w:ascii="Arial" w:hAnsi="Arial" w:cs="Arial"/>
        </w:rPr>
      </w:pPr>
      <w:r w:rsidRPr="003620DC">
        <w:rPr>
          <w:rFonts w:ascii="Arial" w:hAnsi="Arial" w:cs="Arial"/>
        </w:rPr>
        <w:t>Vozidlo musí být vybaveno prvky pro osoby se smyslovým postižením zraku, tj., přijímačem, vnějším reproduktorem zajišťujícím identifikaci vozidla osobou se smyslovým postižením zraku (dálkově aktivované hlášení čísla linky a směru jízdy vně vozidla) a příposlechovým reproduktorem na stanovišti řidiče zajišťujícím identifikaci požadavku na nástup nebo výstup osoby se smyslovým postižením zraku do/z vozidla (hlášení řidiči).</w:t>
      </w:r>
    </w:p>
    <w:p w14:paraId="19CFA4F9" w14:textId="77777777" w:rsidR="003620DC" w:rsidRPr="003620DC" w:rsidRDefault="003620DC" w:rsidP="003620DC">
      <w:pPr>
        <w:jc w:val="both"/>
        <w:rPr>
          <w:rFonts w:ascii="Arial" w:hAnsi="Arial" w:cs="Arial"/>
        </w:rPr>
      </w:pPr>
      <w:r w:rsidRPr="003620DC">
        <w:rPr>
          <w:rFonts w:ascii="Arial" w:hAnsi="Arial" w:cs="Arial"/>
        </w:rPr>
        <w:t xml:space="preserve"> Pro toto zařízení jsou definovány požadavky:</w:t>
      </w:r>
    </w:p>
    <w:p w14:paraId="4DF89BA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Funkční přijímač povelů z povelového vysílače pro nevidomé a slabozraké </w:t>
      </w:r>
    </w:p>
    <w:p w14:paraId="557937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Přijímací kmitočet 86,790 MHz</w:t>
      </w:r>
    </w:p>
    <w:p w14:paraId="2640F91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Modulace FSK</w:t>
      </w:r>
    </w:p>
    <w:p w14:paraId="259F9569" w14:textId="594C8200" w:rsidR="003620DC" w:rsidRDefault="003620DC" w:rsidP="003620DC">
      <w:pPr>
        <w:jc w:val="both"/>
        <w:rPr>
          <w:rFonts w:ascii="Arial" w:hAnsi="Arial" w:cs="Arial"/>
        </w:rPr>
      </w:pPr>
      <w:r w:rsidRPr="003620DC">
        <w:rPr>
          <w:rFonts w:ascii="Arial" w:hAnsi="Arial" w:cs="Arial"/>
        </w:rPr>
        <w:t>Propojení s palubním počítače Přijaté povely jsou předány do palubního počítače, který provede příslušnou akci (hlášení linky a cílové zastávky spoje vně vozidla; hlášení řidiči o nástupu/výstupu nevidomého).</w:t>
      </w:r>
    </w:p>
    <w:p w14:paraId="672430FC" w14:textId="77777777" w:rsidR="000D7FB6" w:rsidRPr="003620DC" w:rsidRDefault="000D7FB6" w:rsidP="003620DC">
      <w:pPr>
        <w:jc w:val="both"/>
        <w:rPr>
          <w:rFonts w:ascii="Arial" w:hAnsi="Arial" w:cs="Arial"/>
        </w:rPr>
      </w:pPr>
    </w:p>
    <w:p w14:paraId="76339244" w14:textId="77777777" w:rsidR="003620DC" w:rsidRPr="003620DC" w:rsidRDefault="003620DC" w:rsidP="003620DC">
      <w:pPr>
        <w:jc w:val="both"/>
        <w:rPr>
          <w:rFonts w:ascii="Arial" w:hAnsi="Arial" w:cs="Arial"/>
        </w:rPr>
      </w:pPr>
      <w:r w:rsidRPr="003620DC">
        <w:rPr>
          <w:rFonts w:ascii="Arial" w:hAnsi="Arial" w:cs="Arial"/>
        </w:rPr>
        <w:t>4.8.</w:t>
      </w:r>
      <w:r w:rsidRPr="003620DC">
        <w:rPr>
          <w:rFonts w:ascii="Arial" w:hAnsi="Arial" w:cs="Arial"/>
        </w:rPr>
        <w:tab/>
        <w:t>Zařízení pro akustické hlášení do a vně vozu (vč. hlášení o změně tarifního pásma)</w:t>
      </w:r>
    </w:p>
    <w:p w14:paraId="337F3297" w14:textId="77777777" w:rsidR="003620DC" w:rsidRPr="003620DC" w:rsidRDefault="003620DC" w:rsidP="003620DC">
      <w:pPr>
        <w:jc w:val="both"/>
        <w:rPr>
          <w:rFonts w:ascii="Arial" w:hAnsi="Arial" w:cs="Arial"/>
        </w:rPr>
      </w:pPr>
      <w:r w:rsidRPr="003620DC">
        <w:rPr>
          <w:rFonts w:ascii="Arial" w:hAnsi="Arial" w:cs="Arial"/>
        </w:rPr>
        <w:t xml:space="preserve">Vozidlo musí být vybaveno akustickým hlášením zastávek a informací (vnitřní, vnější, příposlech </w:t>
      </w:r>
    </w:p>
    <w:p w14:paraId="31C4964F" w14:textId="77777777" w:rsidR="003620DC" w:rsidRPr="003620DC" w:rsidRDefault="003620DC" w:rsidP="003620DC">
      <w:pPr>
        <w:jc w:val="both"/>
        <w:rPr>
          <w:rFonts w:ascii="Arial" w:hAnsi="Arial" w:cs="Arial"/>
        </w:rPr>
      </w:pPr>
      <w:r w:rsidRPr="003620DC">
        <w:rPr>
          <w:rFonts w:ascii="Arial" w:hAnsi="Arial" w:cs="Arial"/>
        </w:rPr>
        <w:t xml:space="preserve">pro řidiče) s funkcí automatického vyhlašování zastávek na základě polohy GPS z databáze. Pro území PID data dodá IDSK/ROPID. </w:t>
      </w:r>
    </w:p>
    <w:p w14:paraId="5DC72B2A" w14:textId="77777777" w:rsidR="003620DC" w:rsidRPr="003620DC" w:rsidRDefault="003620DC" w:rsidP="003620DC">
      <w:pPr>
        <w:jc w:val="both"/>
        <w:rPr>
          <w:rFonts w:ascii="Arial" w:hAnsi="Arial" w:cs="Arial"/>
        </w:rPr>
      </w:pPr>
      <w:r w:rsidRPr="003620DC">
        <w:rPr>
          <w:rFonts w:ascii="Arial" w:hAnsi="Arial" w:cs="Arial"/>
        </w:rPr>
        <w:t>Zařízení pro akustické hlášení slouží pro informování cestujících vně i uvnitř vozidla a pro informování řidiče pomocí zvukových hlášení. Zařízení je proto rozděleno do tří základních skupin/kanálů:</w:t>
      </w:r>
    </w:p>
    <w:p w14:paraId="3CCFDBA0" w14:textId="77777777" w:rsidR="003620DC" w:rsidRPr="003620DC" w:rsidRDefault="003620DC" w:rsidP="003620DC">
      <w:pPr>
        <w:jc w:val="both"/>
        <w:rPr>
          <w:rFonts w:ascii="Arial" w:hAnsi="Arial" w:cs="Arial"/>
        </w:rPr>
      </w:pPr>
      <w:r w:rsidRPr="003620DC">
        <w:rPr>
          <w:rFonts w:ascii="Arial" w:hAnsi="Arial" w:cs="Arial"/>
        </w:rPr>
        <w:t>1. Hlášení do vozidla</w:t>
      </w:r>
    </w:p>
    <w:p w14:paraId="0D295C26" w14:textId="77777777" w:rsidR="003620DC" w:rsidRPr="003620DC" w:rsidRDefault="003620DC" w:rsidP="003620DC">
      <w:pPr>
        <w:jc w:val="both"/>
        <w:rPr>
          <w:rFonts w:ascii="Arial" w:hAnsi="Arial" w:cs="Arial"/>
        </w:rPr>
      </w:pPr>
      <w:r w:rsidRPr="003620DC">
        <w:rPr>
          <w:rFonts w:ascii="Arial" w:hAnsi="Arial" w:cs="Arial"/>
        </w:rPr>
        <w:t>2. Hlášení vně vozidla</w:t>
      </w:r>
    </w:p>
    <w:p w14:paraId="06C0DB2D" w14:textId="77777777" w:rsidR="003620DC" w:rsidRPr="003620DC" w:rsidRDefault="003620DC" w:rsidP="003620DC">
      <w:pPr>
        <w:jc w:val="both"/>
        <w:rPr>
          <w:rFonts w:ascii="Arial" w:hAnsi="Arial" w:cs="Arial"/>
        </w:rPr>
      </w:pPr>
      <w:r w:rsidRPr="003620DC">
        <w:rPr>
          <w:rFonts w:ascii="Arial" w:hAnsi="Arial" w:cs="Arial"/>
        </w:rPr>
        <w:t>3. Hlášení pro řidiče (příposlech)</w:t>
      </w:r>
    </w:p>
    <w:p w14:paraId="2FA4F7C2" w14:textId="77777777" w:rsidR="003620DC" w:rsidRPr="003620DC" w:rsidRDefault="003620DC" w:rsidP="003620DC">
      <w:pPr>
        <w:jc w:val="both"/>
        <w:rPr>
          <w:rFonts w:ascii="Arial" w:hAnsi="Arial" w:cs="Arial"/>
        </w:rPr>
      </w:pPr>
    </w:p>
    <w:p w14:paraId="66C19FF8" w14:textId="091FA518"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 xml:space="preserve">Hlásič </w:t>
      </w:r>
      <w:ins w:id="55" w:author="Word Document Comparison" w:date="2024-05-27T15:50:00Z" w16du:dateUtc="2024-05-27T13:50:00Z">
        <w:r w:rsidR="00296F2A">
          <w:rPr>
            <w:rFonts w:ascii="Arial" w:hAnsi="Arial" w:cs="Arial"/>
          </w:rPr>
          <w:t>je</w:t>
        </w:r>
      </w:ins>
      <w:del w:id="56" w:author="Word Document Comparison" w:date="2024-05-27T15:50:00Z" w16du:dateUtc="2024-05-27T13:50:00Z">
        <w:r w:rsidRPr="003620DC">
          <w:rPr>
            <w:rFonts w:ascii="Arial" w:hAnsi="Arial" w:cs="Arial"/>
          </w:rPr>
          <w:delText>může být</w:delText>
        </w:r>
      </w:del>
      <w:r w:rsidRPr="003620DC">
        <w:rPr>
          <w:rFonts w:ascii="Arial" w:hAnsi="Arial" w:cs="Arial"/>
        </w:rPr>
        <w:t xml:space="preserve"> integrován do palubního počítače;</w:t>
      </w:r>
    </w:p>
    <w:p w14:paraId="2D22ECC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Dostatečná kapacita (minimálně 50 MB) paměti pro nahrávky ve formátu MP3;</w:t>
      </w:r>
    </w:p>
    <w:p w14:paraId="2FE22F30"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Zařízení musí podporovat třícestné použití, které umožní hlášení v jeden okamžik řidiči, cestujícím do prostoru vozu, tak i nevidomým vně dopravní prostředek (3x nezávislý audio výstup).</w:t>
      </w:r>
    </w:p>
    <w:p w14:paraId="13391450" w14:textId="77777777" w:rsidR="003620DC" w:rsidRPr="003620DC" w:rsidRDefault="003620DC" w:rsidP="003620DC">
      <w:pPr>
        <w:jc w:val="both"/>
        <w:rPr>
          <w:rFonts w:ascii="Arial" w:hAnsi="Arial" w:cs="Arial"/>
        </w:rPr>
      </w:pPr>
    </w:p>
    <w:p w14:paraId="0FCD0CAB" w14:textId="77777777" w:rsidR="003620DC" w:rsidRPr="003620DC" w:rsidRDefault="003620DC" w:rsidP="003620DC">
      <w:pPr>
        <w:jc w:val="both"/>
        <w:rPr>
          <w:rFonts w:ascii="Arial" w:hAnsi="Arial" w:cs="Arial"/>
        </w:rPr>
      </w:pPr>
      <w:r w:rsidRPr="003620DC">
        <w:rPr>
          <w:rFonts w:ascii="Arial" w:hAnsi="Arial" w:cs="Arial"/>
        </w:rPr>
        <w:t>4.9.</w:t>
      </w:r>
      <w:r w:rsidRPr="003620DC">
        <w:rPr>
          <w:rFonts w:ascii="Arial" w:hAnsi="Arial" w:cs="Arial"/>
        </w:rPr>
        <w:tab/>
        <w:t>Zobrazovač času a pásma</w:t>
      </w:r>
    </w:p>
    <w:p w14:paraId="486BBA29" w14:textId="1E0D49A3" w:rsidR="003620DC" w:rsidRPr="003620DC" w:rsidRDefault="003620DC" w:rsidP="003620DC">
      <w:pPr>
        <w:jc w:val="both"/>
        <w:rPr>
          <w:rFonts w:ascii="Arial" w:hAnsi="Arial" w:cs="Arial"/>
        </w:rPr>
      </w:pPr>
      <w:r w:rsidRPr="003620DC">
        <w:rPr>
          <w:rFonts w:ascii="Arial" w:hAnsi="Arial" w:cs="Arial"/>
        </w:rPr>
        <w:t xml:space="preserve">Je vyžadován vždy, pokud </w:t>
      </w:r>
      <w:ins w:id="57" w:author="Word Document Comparison" w:date="2024-05-27T15:50:00Z" w16du:dateUtc="2024-05-27T13:50:00Z">
        <w:r w:rsidR="00296F2A">
          <w:rPr>
            <w:rFonts w:ascii="Arial" w:hAnsi="Arial" w:cs="Arial"/>
          </w:rPr>
          <w:t>není možné zajisiti trvalé zobrazení času a pásma na LCD např. při dočasném překrytí reklamou.</w:t>
        </w:r>
      </w:ins>
      <w:del w:id="58" w:author="Word Document Comparison" w:date="2024-05-27T15:50:00Z" w16du:dateUtc="2024-05-27T13:50:00Z">
        <w:r w:rsidRPr="003620DC">
          <w:rPr>
            <w:rFonts w:ascii="Arial" w:hAnsi="Arial" w:cs="Arial"/>
          </w:rPr>
          <w:delText>je užitý vnitřní informační systém v podobě dvouřádkového LED panelu.</w:delText>
        </w:r>
      </w:del>
      <w:r w:rsidRPr="003620DC">
        <w:rPr>
          <w:rFonts w:ascii="Arial" w:hAnsi="Arial" w:cs="Arial"/>
        </w:rPr>
        <w:t xml:space="preserve"> V případě funkčního zobrazení času a tarifního pásma prostřednictvím LCD displejů není užití zobrazovače času a pásma nutné. V případě výpadku LCD panelů však musí být zajištěno náhradní zobrazení času a pásma (např. právě prostřednictvím zobrazovače). Vozidlo neumožňující ani náhradní zobrazení času a tarifního pásma prostřednictvím LCD panelů či zobrazovače z důvodu technické závady v průběhu výkonu, je způsobilé dokončit plánovaný denní výkon. Do doby odstranění závady pak pro další výkony musí být nahrazeno vozidlem jiným splňujícím výše uvedené požadavky.</w:t>
      </w:r>
    </w:p>
    <w:p w14:paraId="67D1A004" w14:textId="7ECEA35D" w:rsidR="003620DC" w:rsidRDefault="003620DC" w:rsidP="003620DC">
      <w:pPr>
        <w:jc w:val="both"/>
        <w:rPr>
          <w:rFonts w:ascii="Arial" w:hAnsi="Arial" w:cs="Arial"/>
        </w:rPr>
      </w:pPr>
      <w:r w:rsidRPr="003620DC">
        <w:rPr>
          <w:rFonts w:ascii="Arial" w:hAnsi="Arial" w:cs="Arial"/>
        </w:rPr>
        <w:t xml:space="preserve"> Zobrazovač času (hh:mm) a pásma/zóny (3 znaky alfanumericky) je v případě jeho užití umístěn v přední části interiéru vozu a je viditelný z celého vnitřního prostoru. Je nutné, aby zařízení umělo zobrazit alfanumerické zobrazení tarifního pásma prostřednictvím </w:t>
      </w:r>
      <w:ins w:id="59" w:author="Word Document Comparison" w:date="2024-05-27T15:50:00Z" w16du:dateUtc="2024-05-27T13:50:00Z">
        <w:r w:rsidR="001B64FC">
          <w:rPr>
            <w:rFonts w:ascii="Arial" w:hAnsi="Arial" w:cs="Arial"/>
          </w:rPr>
          <w:t>LED</w:t>
        </w:r>
        <w:r w:rsidRPr="003620DC">
          <w:rPr>
            <w:rFonts w:ascii="Arial" w:hAnsi="Arial" w:cs="Arial"/>
          </w:rPr>
          <w:t xml:space="preserve"> pole</w:t>
        </w:r>
        <w:r w:rsidR="001B64FC">
          <w:rPr>
            <w:rFonts w:ascii="Arial" w:hAnsi="Arial" w:cs="Arial"/>
          </w:rPr>
          <w:t xml:space="preserve"> červené barvy</w:t>
        </w:r>
        <w:r w:rsidRPr="003620DC">
          <w:rPr>
            <w:rFonts w:ascii="Arial" w:hAnsi="Arial" w:cs="Arial"/>
          </w:rPr>
          <w:t>.</w:t>
        </w:r>
        <w:r w:rsidR="001B64FC">
          <w:rPr>
            <w:rFonts w:ascii="Arial" w:hAnsi="Arial" w:cs="Arial"/>
          </w:rPr>
          <w:t xml:space="preserve"> Kompletní popis funkčností a požadovaného zobrazení je k dispozici v příloze Standardů PID – Odbavovací a informační zařízení ve vozidlech PID v platném znění na stránkách www.pid.cz</w:t>
        </w:r>
      </w:ins>
      <w:del w:id="60" w:author="Word Document Comparison" w:date="2024-05-27T15:50:00Z" w16du:dateUtc="2024-05-27T13:50:00Z">
        <w:r w:rsidRPr="003620DC">
          <w:rPr>
            <w:rFonts w:ascii="Arial" w:hAnsi="Arial" w:cs="Arial"/>
          </w:rPr>
          <w:delText>led pole.</w:delText>
        </w:r>
      </w:del>
    </w:p>
    <w:p w14:paraId="61A05860" w14:textId="77777777" w:rsidR="000D7FB6" w:rsidRPr="003620DC" w:rsidRDefault="000D7FB6" w:rsidP="003620DC">
      <w:pPr>
        <w:jc w:val="both"/>
        <w:rPr>
          <w:rFonts w:ascii="Arial" w:hAnsi="Arial" w:cs="Arial"/>
        </w:rPr>
      </w:pPr>
    </w:p>
    <w:p w14:paraId="6FF4B395" w14:textId="77777777" w:rsidR="003620DC" w:rsidRPr="003620DC" w:rsidRDefault="003620DC" w:rsidP="003620DC">
      <w:pPr>
        <w:jc w:val="both"/>
        <w:rPr>
          <w:rFonts w:ascii="Arial" w:hAnsi="Arial" w:cs="Arial"/>
        </w:rPr>
      </w:pPr>
      <w:r w:rsidRPr="003620DC">
        <w:rPr>
          <w:rFonts w:ascii="Arial" w:hAnsi="Arial" w:cs="Arial"/>
        </w:rPr>
        <w:t>4.10.</w:t>
      </w:r>
      <w:r w:rsidRPr="003620DC">
        <w:rPr>
          <w:rFonts w:ascii="Arial" w:hAnsi="Arial" w:cs="Arial"/>
        </w:rPr>
        <w:tab/>
        <w:t>Reklama</w:t>
      </w:r>
    </w:p>
    <w:p w14:paraId="199A5E2E" w14:textId="77777777" w:rsidR="003620DC" w:rsidRPr="003620DC" w:rsidRDefault="003620DC" w:rsidP="003620DC">
      <w:pPr>
        <w:jc w:val="both"/>
        <w:rPr>
          <w:rFonts w:ascii="Arial" w:hAnsi="Arial" w:cs="Arial"/>
        </w:rPr>
      </w:pPr>
      <w:r w:rsidRPr="003620DC">
        <w:rPr>
          <w:rFonts w:ascii="Arial" w:hAnsi="Arial" w:cs="Arial"/>
        </w:rPr>
        <w:t>Reklama nesmí zakrývat informační a jednotící prvky na vozidle, nesmí zakrývat žádné okenní plochy (kromě zadního čela, kde ale nesmí být zakryto zadní tablo s informací o čísle linky). Reklama nesmí propagovat užívání osobních automobilů či poškozovat veřejnou dopravu. Reklama nesmí propagovat násilí nebo extremismus a nesmí mít erotický podtext. Reklama prostřednictvím informačních LCD panelů pro cestující není na území Prahy a Středočeského kraje povolena.</w:t>
      </w:r>
    </w:p>
    <w:p w14:paraId="521BD8B6" w14:textId="77777777" w:rsidR="003620DC" w:rsidRPr="003620DC" w:rsidRDefault="003620DC" w:rsidP="003620DC">
      <w:pPr>
        <w:jc w:val="both"/>
        <w:rPr>
          <w:rFonts w:ascii="Arial" w:hAnsi="Arial" w:cs="Arial"/>
        </w:rPr>
      </w:pPr>
    </w:p>
    <w:p w14:paraId="11559B55" w14:textId="77777777" w:rsidR="003620DC" w:rsidRPr="003620DC" w:rsidRDefault="003620DC" w:rsidP="003620DC">
      <w:pPr>
        <w:jc w:val="both"/>
        <w:rPr>
          <w:rFonts w:ascii="Arial" w:hAnsi="Arial" w:cs="Arial"/>
        </w:rPr>
      </w:pPr>
      <w:r w:rsidRPr="003620DC">
        <w:rPr>
          <w:rFonts w:ascii="Arial" w:hAnsi="Arial" w:cs="Arial"/>
        </w:rPr>
        <w:t>4.11.</w:t>
      </w:r>
      <w:r w:rsidRPr="003620DC">
        <w:rPr>
          <w:rFonts w:ascii="Arial" w:hAnsi="Arial" w:cs="Arial"/>
        </w:rPr>
        <w:tab/>
        <w:t>Bezpečnost</w:t>
      </w:r>
    </w:p>
    <w:p w14:paraId="1C34BDDC" w14:textId="77777777" w:rsidR="003620DC" w:rsidRPr="003620DC" w:rsidRDefault="003620DC" w:rsidP="003620DC">
      <w:pPr>
        <w:jc w:val="both"/>
        <w:rPr>
          <w:rFonts w:ascii="Arial" w:hAnsi="Arial" w:cs="Arial"/>
        </w:rPr>
      </w:pPr>
      <w:r w:rsidRPr="003620DC">
        <w:rPr>
          <w:rFonts w:ascii="Arial" w:hAnsi="Arial" w:cs="Arial"/>
        </w:rPr>
        <w:t>Technický stav vozidla odpovídá platným právním předpisům. Vozidlo není provozováno ve stavu, který by mohl ohrozit bezpečnost, zdraví či život cestujících. Při závažné poruše ohrožující bezpečnost cestujících je nutná okamžitá výměna vozu.</w:t>
      </w:r>
    </w:p>
    <w:p w14:paraId="2E645A51" w14:textId="77777777" w:rsidR="003620DC" w:rsidRPr="003620DC" w:rsidRDefault="003620DC" w:rsidP="003620DC">
      <w:pPr>
        <w:jc w:val="both"/>
        <w:rPr>
          <w:rFonts w:ascii="Arial" w:hAnsi="Arial" w:cs="Arial"/>
        </w:rPr>
      </w:pPr>
      <w:r w:rsidRPr="003620DC">
        <w:rPr>
          <w:rFonts w:ascii="Arial" w:hAnsi="Arial" w:cs="Arial"/>
        </w:rPr>
        <w:t xml:space="preserve">  </w:t>
      </w:r>
    </w:p>
    <w:p w14:paraId="5AE9B482" w14:textId="77777777" w:rsidR="003620DC" w:rsidRPr="002158CF" w:rsidRDefault="003620DC" w:rsidP="003620DC">
      <w:pPr>
        <w:jc w:val="both"/>
        <w:rPr>
          <w:rFonts w:ascii="Arial" w:hAnsi="Arial" w:cs="Arial"/>
          <w:u w:val="single"/>
        </w:rPr>
      </w:pPr>
      <w:r w:rsidRPr="002158CF">
        <w:rPr>
          <w:rFonts w:ascii="Arial" w:hAnsi="Arial" w:cs="Arial"/>
          <w:u w:val="single"/>
        </w:rPr>
        <w:t>5.</w:t>
      </w:r>
      <w:r w:rsidRPr="002158CF">
        <w:rPr>
          <w:rFonts w:ascii="Arial" w:hAnsi="Arial" w:cs="Arial"/>
          <w:u w:val="single"/>
        </w:rPr>
        <w:tab/>
        <w:t>POŽADAVKY NA ODBAVOVACÍ ZAŘÍZENÍ</w:t>
      </w:r>
    </w:p>
    <w:p w14:paraId="52BECC52" w14:textId="77777777" w:rsidR="003620DC" w:rsidRPr="003620DC" w:rsidRDefault="003620DC" w:rsidP="003620DC">
      <w:pPr>
        <w:jc w:val="both"/>
        <w:rPr>
          <w:rFonts w:ascii="Arial" w:hAnsi="Arial" w:cs="Arial"/>
        </w:rPr>
      </w:pPr>
      <w:r w:rsidRPr="003620DC">
        <w:rPr>
          <w:rFonts w:ascii="Arial" w:hAnsi="Arial" w:cs="Arial"/>
        </w:rPr>
        <w:t>5.1.</w:t>
      </w:r>
      <w:r w:rsidRPr="003620DC">
        <w:rPr>
          <w:rFonts w:ascii="Arial" w:hAnsi="Arial" w:cs="Arial"/>
        </w:rPr>
        <w:tab/>
        <w:t>Data a jejich výměna (kmenový dispečink, data do ZC, aj.)</w:t>
      </w:r>
    </w:p>
    <w:p w14:paraId="3994B61F" w14:textId="25970117" w:rsidR="003620DC" w:rsidRDefault="003620DC" w:rsidP="003620DC">
      <w:pPr>
        <w:jc w:val="both"/>
        <w:rPr>
          <w:rFonts w:ascii="Arial" w:hAnsi="Arial" w:cs="Arial"/>
        </w:rPr>
      </w:pPr>
      <w:r w:rsidRPr="003620DC">
        <w:rPr>
          <w:rFonts w:ascii="Arial" w:hAnsi="Arial" w:cs="Arial"/>
        </w:rPr>
        <w:t>Z pohledu organizátora musí odbavovací a informační systém dopravců zajistit import, export nebo výměnu důležitých dat týkajících se odbavení, jakož i informačních systé</w:t>
      </w:r>
      <w:r w:rsidR="002158CF">
        <w:rPr>
          <w:rFonts w:ascii="Arial" w:hAnsi="Arial" w:cs="Arial"/>
        </w:rPr>
        <w:t>mů ve vozidle.</w:t>
      </w:r>
    </w:p>
    <w:p w14:paraId="2D1193EB" w14:textId="77777777" w:rsidR="002158CF" w:rsidRPr="003620DC" w:rsidRDefault="002158CF" w:rsidP="003620DC">
      <w:pPr>
        <w:jc w:val="both"/>
        <w:rPr>
          <w:rFonts w:ascii="Arial" w:hAnsi="Arial" w:cs="Arial"/>
        </w:rPr>
      </w:pPr>
    </w:p>
    <w:p w14:paraId="191BA532" w14:textId="77777777" w:rsidR="003620DC" w:rsidRPr="003620DC" w:rsidRDefault="003620DC" w:rsidP="003620DC">
      <w:pPr>
        <w:jc w:val="both"/>
        <w:rPr>
          <w:rFonts w:ascii="Arial" w:hAnsi="Arial" w:cs="Arial"/>
        </w:rPr>
      </w:pPr>
      <w:r w:rsidRPr="003620DC">
        <w:rPr>
          <w:rFonts w:ascii="Arial" w:hAnsi="Arial" w:cs="Arial"/>
        </w:rPr>
        <w:t>5.1.1.</w:t>
      </w:r>
      <w:r w:rsidRPr="003620DC">
        <w:rPr>
          <w:rFonts w:ascii="Arial" w:hAnsi="Arial" w:cs="Arial"/>
        </w:rPr>
        <w:tab/>
        <w:t>Ve vztahu k organizátorovi</w:t>
      </w:r>
    </w:p>
    <w:p w14:paraId="549D3226" w14:textId="77777777" w:rsidR="003620DC" w:rsidRPr="003620DC" w:rsidRDefault="003620DC" w:rsidP="003620DC">
      <w:pPr>
        <w:jc w:val="both"/>
        <w:rPr>
          <w:rFonts w:ascii="Arial" w:hAnsi="Arial" w:cs="Arial"/>
        </w:rPr>
      </w:pPr>
      <w:r w:rsidRPr="003620DC">
        <w:rPr>
          <w:rFonts w:ascii="Arial" w:hAnsi="Arial" w:cs="Arial"/>
        </w:rPr>
        <w:t>Import platných nebo připravovaných jízdních řádů, import dat o zastávkách, obězích, službách/turnusech a typech vozidel včetně určení jejich období platnosti. Import tarifních dat [číselníky tarifů, časové platnosti jízdních dokladů), whitelist.</w:t>
      </w:r>
    </w:p>
    <w:p w14:paraId="2D99C47B" w14:textId="77777777" w:rsidR="003620DC" w:rsidRPr="003620DC" w:rsidRDefault="003620DC" w:rsidP="003620DC">
      <w:pPr>
        <w:jc w:val="both"/>
        <w:rPr>
          <w:rFonts w:ascii="Arial" w:hAnsi="Arial" w:cs="Arial"/>
        </w:rPr>
      </w:pPr>
      <w:r w:rsidRPr="003620DC">
        <w:rPr>
          <w:rFonts w:ascii="Arial" w:hAnsi="Arial" w:cs="Arial"/>
        </w:rPr>
        <w:t>Import dalších dat od organizátora: formuláře jízdenek – dle platného vzorníku jízdenek PID, akustické hlášení systému (nahrávky zastávek ve formátu MP3, systémové hlášení apod.).</w:t>
      </w:r>
    </w:p>
    <w:p w14:paraId="7F137301" w14:textId="77777777" w:rsidR="003620DC" w:rsidRPr="003620DC" w:rsidRDefault="003620DC" w:rsidP="003620DC">
      <w:pPr>
        <w:jc w:val="both"/>
        <w:rPr>
          <w:rFonts w:ascii="Arial" w:hAnsi="Arial" w:cs="Arial"/>
        </w:rPr>
      </w:pPr>
      <w:r w:rsidRPr="003620DC">
        <w:rPr>
          <w:rFonts w:ascii="Arial" w:hAnsi="Arial" w:cs="Arial"/>
        </w:rPr>
        <w:t>Poskytování informací pro systémy organizátora (sestavy o tržbách, prodaných jízdenkách apod.), tvorba dalších uživatelských sestav dle potřeby organizátora.</w:t>
      </w:r>
    </w:p>
    <w:p w14:paraId="282FE2C7" w14:textId="77777777" w:rsidR="003620DC" w:rsidRPr="003620DC" w:rsidRDefault="003620DC" w:rsidP="003620DC">
      <w:pPr>
        <w:jc w:val="both"/>
        <w:rPr>
          <w:rFonts w:ascii="Arial" w:hAnsi="Arial" w:cs="Arial"/>
        </w:rPr>
      </w:pPr>
    </w:p>
    <w:p w14:paraId="501BB80B" w14:textId="77777777" w:rsidR="003620DC" w:rsidRPr="003620DC" w:rsidRDefault="003620DC" w:rsidP="003620DC">
      <w:pPr>
        <w:jc w:val="both"/>
        <w:rPr>
          <w:rFonts w:ascii="Arial" w:hAnsi="Arial" w:cs="Arial"/>
        </w:rPr>
      </w:pPr>
      <w:r w:rsidRPr="003620DC">
        <w:rPr>
          <w:rFonts w:ascii="Arial" w:hAnsi="Arial" w:cs="Arial"/>
        </w:rPr>
        <w:t>5.1.2.</w:t>
      </w:r>
      <w:r w:rsidRPr="003620DC">
        <w:rPr>
          <w:rFonts w:ascii="Arial" w:hAnsi="Arial" w:cs="Arial"/>
        </w:rPr>
        <w:tab/>
        <w:t>Ve vztahu ke clearingovému centru</w:t>
      </w:r>
    </w:p>
    <w:p w14:paraId="52707056" w14:textId="77777777" w:rsidR="003620DC" w:rsidRPr="003620DC" w:rsidRDefault="003620DC" w:rsidP="003620DC">
      <w:pPr>
        <w:jc w:val="both"/>
        <w:rPr>
          <w:rFonts w:ascii="Arial" w:hAnsi="Arial" w:cs="Arial"/>
        </w:rPr>
      </w:pPr>
      <w:r w:rsidRPr="003620DC">
        <w:rPr>
          <w:rFonts w:ascii="Arial" w:hAnsi="Arial" w:cs="Arial"/>
        </w:rPr>
        <w:t>Přenos dat o všech prodaných jízdenkách do clearingového centra organizátora ve formátu CARDS Interface. Přenos dat o kontrolách všech jízdenek do clearingového centra organizátora ve formátu CARDS Interface.</w:t>
      </w:r>
    </w:p>
    <w:p w14:paraId="3E927420" w14:textId="77777777" w:rsidR="003620DC" w:rsidRPr="003620DC" w:rsidRDefault="003620DC" w:rsidP="003620DC">
      <w:pPr>
        <w:jc w:val="both"/>
        <w:rPr>
          <w:rFonts w:ascii="Arial" w:hAnsi="Arial" w:cs="Arial"/>
        </w:rPr>
      </w:pPr>
    </w:p>
    <w:p w14:paraId="137DC426" w14:textId="77777777" w:rsidR="003620DC" w:rsidRPr="003620DC" w:rsidRDefault="003620DC" w:rsidP="003620DC">
      <w:pPr>
        <w:jc w:val="both"/>
        <w:rPr>
          <w:rFonts w:ascii="Arial" w:hAnsi="Arial" w:cs="Arial"/>
        </w:rPr>
      </w:pPr>
      <w:r w:rsidRPr="003620DC">
        <w:rPr>
          <w:rFonts w:ascii="Arial" w:hAnsi="Arial" w:cs="Arial"/>
        </w:rPr>
        <w:t>5.1.3.</w:t>
      </w:r>
      <w:r w:rsidRPr="003620DC">
        <w:rPr>
          <w:rFonts w:ascii="Arial" w:hAnsi="Arial" w:cs="Arial"/>
        </w:rPr>
        <w:tab/>
        <w:t>Ve vztahu k dispečinku [systém MPV]</w:t>
      </w:r>
    </w:p>
    <w:p w14:paraId="5ADA9515" w14:textId="77777777" w:rsidR="003620DC" w:rsidRPr="003620DC" w:rsidRDefault="003620DC" w:rsidP="003620DC">
      <w:pPr>
        <w:jc w:val="both"/>
        <w:rPr>
          <w:rFonts w:ascii="Arial" w:hAnsi="Arial" w:cs="Arial"/>
        </w:rPr>
      </w:pPr>
      <w:r w:rsidRPr="003620DC">
        <w:rPr>
          <w:rFonts w:ascii="Arial" w:hAnsi="Arial" w:cs="Arial"/>
        </w:rPr>
        <w:t>Správa a údržba potřebných dat pro správný chod MPV [číselníky, vypravení, turnusy, zprávy apod.) Schopnost zpracovávat data z kmenového dispečinku. Schopnost zasílat data do kmenového dispečinku organizátora (data o poloze vozidla a další informace) a to i případně do více dispečinků současně dle požadavku organizátora. V případě zasílání dat pouze do jednoho dispečinku, je potřeba implementovat výměnu dat mezi dispečinkem jiného integrovaného systému a dispečinkem PID. Komunikační protokol mezi dispečinky definuje dokument dostupný na vyžádání u organizátora.</w:t>
      </w:r>
    </w:p>
    <w:p w14:paraId="0E963813" w14:textId="77777777" w:rsidR="003620DC" w:rsidRPr="003620DC" w:rsidRDefault="003620DC" w:rsidP="003620DC">
      <w:pPr>
        <w:jc w:val="both"/>
        <w:rPr>
          <w:rFonts w:ascii="Arial" w:hAnsi="Arial" w:cs="Arial"/>
        </w:rPr>
      </w:pPr>
    </w:p>
    <w:p w14:paraId="33F1E487" w14:textId="77777777" w:rsidR="003620DC" w:rsidRPr="003620DC" w:rsidRDefault="003620DC" w:rsidP="003620DC">
      <w:pPr>
        <w:jc w:val="both"/>
        <w:rPr>
          <w:rFonts w:ascii="Arial" w:hAnsi="Arial" w:cs="Arial"/>
        </w:rPr>
      </w:pPr>
      <w:r w:rsidRPr="003620DC">
        <w:rPr>
          <w:rFonts w:ascii="Arial" w:hAnsi="Arial" w:cs="Arial"/>
        </w:rPr>
        <w:t>5.2.</w:t>
      </w:r>
      <w:r w:rsidRPr="003620DC">
        <w:rPr>
          <w:rFonts w:ascii="Arial" w:hAnsi="Arial" w:cs="Arial"/>
        </w:rPr>
        <w:tab/>
        <w:t>Požadavky na odbavovací systém</w:t>
      </w:r>
    </w:p>
    <w:p w14:paraId="61D8EEA6" w14:textId="77777777" w:rsidR="003620DC" w:rsidRPr="003620DC" w:rsidRDefault="003620DC" w:rsidP="003620DC">
      <w:pPr>
        <w:jc w:val="both"/>
        <w:rPr>
          <w:rFonts w:ascii="Arial" w:hAnsi="Arial" w:cs="Arial"/>
        </w:rPr>
      </w:pPr>
      <w:r w:rsidRPr="003620DC">
        <w:rPr>
          <w:rFonts w:ascii="Arial" w:hAnsi="Arial" w:cs="Arial"/>
        </w:rPr>
        <w:t>5.2.1.</w:t>
      </w:r>
      <w:r w:rsidRPr="003620DC">
        <w:rPr>
          <w:rFonts w:ascii="Arial" w:hAnsi="Arial" w:cs="Arial"/>
        </w:rPr>
        <w:tab/>
        <w:t>Základní postuláty</w:t>
      </w:r>
    </w:p>
    <w:p w14:paraId="5A484DD0" w14:textId="77777777" w:rsidR="003620DC" w:rsidRPr="003620DC" w:rsidRDefault="003620DC" w:rsidP="003620DC">
      <w:pPr>
        <w:jc w:val="both"/>
        <w:rPr>
          <w:rFonts w:ascii="Arial" w:hAnsi="Arial" w:cs="Arial"/>
        </w:rPr>
      </w:pPr>
      <w:r w:rsidRPr="003620DC">
        <w:rPr>
          <w:rFonts w:ascii="Arial" w:hAnsi="Arial" w:cs="Arial"/>
        </w:rPr>
        <w:t>Odbavovací systém musí umožnit odbavení podle Tarifu PID a Smluvních přepravních podmínek platných na daném území pro cestující:</w:t>
      </w:r>
    </w:p>
    <w:p w14:paraId="22DE19E7"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 jízdním dokladem vázaným ID bezkontaktní čipové karty podporující standard ISO 14443 (např. bezkontaktní čipové karty vydávané provozovatelem, bezkontaktní čipové karty vydávaně ostatními integrovanými dopravními systémy/dopravci, partnerské karty a další možné nosiče na bázi uvedené normy. Konkrétně definuje příloha č. 2 – požadavky MOS na odbavovací zařízení</w:t>
      </w:r>
    </w:p>
    <w:p w14:paraId="3D9477A1"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Prostřednictvím bezkontaktní platební karty [minimálně asociací VISA a Mastercard), kdy odbavením je myšlena:</w:t>
      </w:r>
    </w:p>
    <w:p w14:paraId="03BE249F"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Bezhotovostní platba (s tiskem i bez tisku jízdního dokladu) v prodejním (retail) mód</w:t>
      </w:r>
    </w:p>
    <w:p w14:paraId="308FA607"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Akceptace elektronických jízdních dokladů vázaných na ID bezkontaktní platební karty</w:t>
      </w:r>
    </w:p>
    <w:p w14:paraId="11E13236" w14:textId="77777777" w:rsidR="003620DC" w:rsidRPr="003620DC" w:rsidRDefault="003620DC" w:rsidP="002158CF">
      <w:pPr>
        <w:ind w:left="1410" w:hanging="705"/>
        <w:jc w:val="both"/>
        <w:rPr>
          <w:rFonts w:ascii="Arial" w:hAnsi="Arial" w:cs="Arial"/>
        </w:rPr>
      </w:pPr>
      <w:r w:rsidRPr="003620DC">
        <w:rPr>
          <w:rFonts w:ascii="Arial" w:hAnsi="Arial" w:cs="Arial"/>
        </w:rPr>
        <w:t>o</w:t>
      </w:r>
      <w:r w:rsidRPr="003620DC">
        <w:rPr>
          <w:rFonts w:ascii="Arial" w:hAnsi="Arial" w:cs="Arial"/>
        </w:rPr>
        <w:tab/>
        <w:t>Vedle plastové formy je počítáno i se všemi dalšími formami platebních karet MasterCard a Visa, například platební kartou. V mobilu, platební nálepkou, tzv. nositelnou elektronikou dle Přílohy č. 2: požadavky MOS na odbavovací zařízení</w:t>
      </w:r>
    </w:p>
    <w:p w14:paraId="0750090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 jízdním dokladem uloženým v aplikaci mobilního telefonu:</w:t>
      </w:r>
    </w:p>
    <w:p w14:paraId="247708FE"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Vybaveného rozhraním NFC</w:t>
      </w:r>
    </w:p>
    <w:p w14:paraId="05A0BBA3"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Bez rozhraní NFC prostřednictvím 2D kódu</w:t>
      </w:r>
    </w:p>
    <w:p w14:paraId="024B1B02" w14:textId="77777777" w:rsidR="003620DC" w:rsidRPr="003620DC" w:rsidRDefault="003620DC" w:rsidP="002158CF">
      <w:pPr>
        <w:ind w:firstLine="708"/>
        <w:jc w:val="both"/>
        <w:rPr>
          <w:rFonts w:ascii="Arial" w:hAnsi="Arial" w:cs="Arial"/>
        </w:rPr>
      </w:pPr>
      <w:r w:rsidRPr="003620DC">
        <w:rPr>
          <w:rFonts w:ascii="Arial" w:hAnsi="Arial" w:cs="Arial"/>
        </w:rPr>
        <w:t>o</w:t>
      </w:r>
      <w:r w:rsidRPr="003620DC">
        <w:rPr>
          <w:rFonts w:ascii="Arial" w:hAnsi="Arial" w:cs="Arial"/>
        </w:rPr>
        <w:tab/>
        <w:t>Pomocí zobrazení vizuálních informací („obrazcem“) displeji řidiče.</w:t>
      </w:r>
    </w:p>
    <w:p w14:paraId="42F10157" w14:textId="4D6329B8" w:rsidR="003620DC" w:rsidRPr="003620DC" w:rsidRDefault="003620DC" w:rsidP="003620DC">
      <w:pPr>
        <w:jc w:val="both"/>
        <w:rPr>
          <w:rFonts w:ascii="Arial" w:hAnsi="Arial" w:cs="Arial"/>
        </w:rPr>
      </w:pPr>
    </w:p>
    <w:p w14:paraId="32CD37AE" w14:textId="77777777" w:rsidR="003620DC" w:rsidRPr="003620DC" w:rsidRDefault="003620DC" w:rsidP="003620DC">
      <w:pPr>
        <w:jc w:val="both"/>
        <w:rPr>
          <w:rFonts w:ascii="Arial" w:hAnsi="Arial" w:cs="Arial"/>
        </w:rPr>
      </w:pPr>
      <w:r w:rsidRPr="003620DC">
        <w:rPr>
          <w:rFonts w:ascii="Arial" w:hAnsi="Arial" w:cs="Arial"/>
        </w:rPr>
        <w:t>5.2.2.</w:t>
      </w:r>
      <w:r w:rsidRPr="003620DC">
        <w:rPr>
          <w:rFonts w:ascii="Arial" w:hAnsi="Arial" w:cs="Arial"/>
        </w:rPr>
        <w:tab/>
        <w:t>Legislativní požadavky</w:t>
      </w:r>
    </w:p>
    <w:p w14:paraId="05DDD639" w14:textId="77777777" w:rsidR="003620DC" w:rsidRPr="003620DC" w:rsidRDefault="003620DC" w:rsidP="003620DC">
      <w:pPr>
        <w:jc w:val="both"/>
        <w:rPr>
          <w:rFonts w:ascii="Arial" w:hAnsi="Arial" w:cs="Arial"/>
        </w:rPr>
      </w:pPr>
      <w:r w:rsidRPr="003620DC">
        <w:rPr>
          <w:rFonts w:ascii="Arial" w:hAnsi="Arial" w:cs="Arial"/>
        </w:rPr>
        <w:t>Odbavovací systém musí splňovat:</w:t>
      </w:r>
    </w:p>
    <w:p w14:paraId="2A6FEB2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zákona č. 101/2000 Sb. o ochraně osobních údajů, ve znění pozdějších předpisů, a to včetně všech procesů práce s daty z odbavovacího zařízení dopravce a MOS.</w:t>
      </w:r>
    </w:p>
    <w:p w14:paraId="229DE61B"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Nařízení Evropského parlamentu a Rady (EU) 2016/679 o ochraně fyzických osob v souvislosti se zpracováním osobních údajů (GDPR)</w:t>
      </w:r>
    </w:p>
    <w:p w14:paraId="1E915B9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Podmínky Nařízení vlády č. 295/2010 Sb., o stanovení požadavků a postupů pro zajištění propojitelnosti elektronických systémů plateb a odbavení cestujících</w:t>
      </w:r>
    </w:p>
    <w:p w14:paraId="4973C27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Splňovat obecně platné podmínky pro práci s bezkontaktní platební kartou MasterCard či Visa podle aktuálních pravidel.</w:t>
      </w:r>
    </w:p>
    <w:p w14:paraId="087F9CC2" w14:textId="2081A9C4" w:rsidR="003620DC" w:rsidRPr="003620DC" w:rsidRDefault="003620DC" w:rsidP="003620DC">
      <w:pPr>
        <w:jc w:val="both"/>
        <w:rPr>
          <w:rFonts w:ascii="Arial" w:hAnsi="Arial" w:cs="Arial"/>
        </w:rPr>
      </w:pPr>
    </w:p>
    <w:p w14:paraId="26FB4621" w14:textId="77777777" w:rsidR="002158CF" w:rsidRDefault="003620DC" w:rsidP="003620DC">
      <w:pPr>
        <w:jc w:val="both"/>
        <w:rPr>
          <w:rFonts w:ascii="Arial" w:hAnsi="Arial" w:cs="Arial"/>
        </w:rPr>
      </w:pPr>
      <w:r w:rsidRPr="003620DC">
        <w:rPr>
          <w:rFonts w:ascii="Arial" w:hAnsi="Arial" w:cs="Arial"/>
        </w:rPr>
        <w:t>5.2.3.</w:t>
      </w:r>
      <w:r w:rsidRPr="003620DC">
        <w:rPr>
          <w:rFonts w:ascii="Arial" w:hAnsi="Arial" w:cs="Arial"/>
        </w:rPr>
        <w:tab/>
        <w:t>Požadavky ze strany PID</w:t>
      </w:r>
    </w:p>
    <w:p w14:paraId="738EE896" w14:textId="20A9A3BD" w:rsidR="003620DC" w:rsidRPr="003620DC" w:rsidRDefault="003620DC" w:rsidP="003620DC">
      <w:pPr>
        <w:jc w:val="both"/>
        <w:rPr>
          <w:rFonts w:ascii="Arial" w:hAnsi="Arial" w:cs="Arial"/>
        </w:rPr>
      </w:pPr>
      <w:r w:rsidRPr="003620DC">
        <w:rPr>
          <w:rFonts w:ascii="Arial" w:hAnsi="Arial" w:cs="Arial"/>
        </w:rPr>
        <w:t>Pro kompatibilitu musí odbavovací systém splňovat veškeré funkční požadavky a technické specifikace uvedené v příloze č. 2 tohoto dokumentu. Dále pak následující:</w:t>
      </w:r>
    </w:p>
    <w:p w14:paraId="4C7DABC4"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Zařízení musí být v systému jednoznačně identifikovatelné (např. jedinečné výrobní číslo zařízení)</w:t>
      </w:r>
    </w:p>
    <w:p w14:paraId="0C335FFD"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Pracovat s bezkontaktní čipovou kartou a dalšími nosiči podporující standard ISO 1443 v souladu s bezpečnostní politikou dle Přílohy č. 2: Požadavky MOS na odbavovací zařízení</w:t>
      </w:r>
    </w:p>
    <w:p w14:paraId="29F621F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Umožnit evidenci transakcí o odbavení</w:t>
      </w:r>
    </w:p>
    <w:p w14:paraId="6281A4EB"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Podporovat komunikaci ve standardu dle ISO 18092:2004 pro oblast technologie NFC</w:t>
      </w:r>
    </w:p>
    <w:p w14:paraId="22A0C14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Možnost zablokování označovačů a dalších odbavovacích zařízení řidičem na vyžádání či z provozních důvodů), revizorem (přihlášením se např. Revizorskou kartou).</w:t>
      </w:r>
    </w:p>
    <w:p w14:paraId="0C24C9CC" w14:textId="77777777" w:rsidR="003620DC" w:rsidRPr="003620DC" w:rsidRDefault="003620DC" w:rsidP="003620DC">
      <w:pPr>
        <w:jc w:val="both"/>
        <w:rPr>
          <w:rFonts w:ascii="Arial" w:hAnsi="Arial" w:cs="Arial"/>
        </w:rPr>
      </w:pPr>
    </w:p>
    <w:p w14:paraId="7A5E3F45" w14:textId="77777777" w:rsidR="003620DC" w:rsidRPr="003620DC" w:rsidRDefault="003620DC" w:rsidP="003620DC">
      <w:pPr>
        <w:jc w:val="both"/>
        <w:rPr>
          <w:rFonts w:ascii="Arial" w:hAnsi="Arial" w:cs="Arial"/>
        </w:rPr>
      </w:pPr>
      <w:r w:rsidRPr="003620DC">
        <w:rPr>
          <w:rFonts w:ascii="Arial" w:hAnsi="Arial" w:cs="Arial"/>
        </w:rPr>
        <w:t>5.3.</w:t>
      </w:r>
      <w:r w:rsidRPr="003620DC">
        <w:rPr>
          <w:rFonts w:ascii="Arial" w:hAnsi="Arial" w:cs="Arial"/>
        </w:rPr>
        <w:tab/>
        <w:t>Palubní počítač</w:t>
      </w:r>
    </w:p>
    <w:p w14:paraId="0CAE21B2" w14:textId="77777777" w:rsidR="003620DC" w:rsidRPr="003620DC" w:rsidRDefault="003620DC" w:rsidP="003620DC">
      <w:pPr>
        <w:jc w:val="both"/>
        <w:rPr>
          <w:rFonts w:ascii="Arial" w:hAnsi="Arial" w:cs="Arial"/>
        </w:rPr>
      </w:pPr>
      <w:r w:rsidRPr="003620DC">
        <w:rPr>
          <w:rFonts w:ascii="Arial" w:hAnsi="Arial" w:cs="Arial"/>
        </w:rPr>
        <w:t>5.3.1.</w:t>
      </w:r>
      <w:r w:rsidRPr="003620DC">
        <w:rPr>
          <w:rFonts w:ascii="Arial" w:hAnsi="Arial" w:cs="Arial"/>
        </w:rPr>
        <w:tab/>
        <w:t>HW požadavky</w:t>
      </w:r>
    </w:p>
    <w:p w14:paraId="0F4F653C" w14:textId="77777777" w:rsidR="003620DC" w:rsidRPr="003620DC" w:rsidRDefault="003620DC" w:rsidP="003620DC">
      <w:pPr>
        <w:jc w:val="both"/>
        <w:rPr>
          <w:rFonts w:ascii="Arial" w:hAnsi="Arial" w:cs="Arial"/>
        </w:rPr>
      </w:pPr>
      <w:r w:rsidRPr="003620DC">
        <w:rPr>
          <w:rFonts w:ascii="Arial" w:hAnsi="Arial" w:cs="Arial"/>
        </w:rPr>
        <w:t>Všechna odbavovací zařízení musí disponovat dostatečným výkonem a pamětí, které zajistí</w:t>
      </w:r>
    </w:p>
    <w:p w14:paraId="73EB71C8"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Schopnost práce s definovaným počtem zastávek, zón, tarifními daty, JŘ, Tarifem PID</w:t>
      </w:r>
    </w:p>
    <w:p w14:paraId="2A78EE55"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Soulad s požadavky MOS dle Přílohy č. 2 tohoto dokumentu.</w:t>
      </w:r>
    </w:p>
    <w:p w14:paraId="7C5C0346" w14:textId="77777777" w:rsidR="003620DC" w:rsidRPr="003620DC" w:rsidRDefault="003620DC" w:rsidP="003620DC">
      <w:pPr>
        <w:jc w:val="both"/>
        <w:rPr>
          <w:rFonts w:ascii="Arial" w:hAnsi="Arial" w:cs="Arial"/>
        </w:rPr>
      </w:pPr>
    </w:p>
    <w:p w14:paraId="70F690CF" w14:textId="77777777" w:rsidR="003620DC" w:rsidRPr="003620DC" w:rsidRDefault="003620DC" w:rsidP="003620DC">
      <w:pPr>
        <w:jc w:val="both"/>
        <w:rPr>
          <w:rFonts w:ascii="Arial" w:hAnsi="Arial" w:cs="Arial"/>
        </w:rPr>
      </w:pPr>
      <w:r w:rsidRPr="003620DC">
        <w:rPr>
          <w:rFonts w:ascii="Arial" w:hAnsi="Arial" w:cs="Arial"/>
        </w:rPr>
        <w:t>5.3.2.</w:t>
      </w:r>
      <w:r w:rsidRPr="003620DC">
        <w:rPr>
          <w:rFonts w:ascii="Arial" w:hAnsi="Arial" w:cs="Arial"/>
        </w:rPr>
        <w:tab/>
        <w:t>Čtečka bezkontaktních čipových karet</w:t>
      </w:r>
    </w:p>
    <w:p w14:paraId="3E1E431F"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Součástí vozidlového odbavovacího systému musí být čtečka bezkontaktních čipových karet umožňující akceptaci čipových karet dle ISO 14443</w:t>
      </w:r>
    </w:p>
    <w:p w14:paraId="2A01C1B9"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nebo samotné odbavovací zařízení musí poskytovat minimálně jednu pozici pro SAM PID.</w:t>
      </w:r>
    </w:p>
    <w:p w14:paraId="2071984C"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Zároveň musí být dodržen standard pro komunikaci se SAM modulem, který je uvedený v normě ISO 7816 [Identifikační karty — Karty s integrovanými obvody), především jeho části</w:t>
      </w:r>
    </w:p>
    <w:p w14:paraId="40EC5707"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3. Karty s kontakty – Elektrické rozhraní a protokoly přenosu;</w:t>
      </w:r>
    </w:p>
    <w:p w14:paraId="45D382F5"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4. Organizace, bezpečnost a příkazy pro výměnu;</w:t>
      </w:r>
    </w:p>
    <w:p w14:paraId="5E53BB8E" w14:textId="77777777" w:rsidR="003620DC" w:rsidRPr="003620DC" w:rsidRDefault="003620DC" w:rsidP="002158CF">
      <w:pPr>
        <w:ind w:firstLine="705"/>
        <w:jc w:val="both"/>
        <w:rPr>
          <w:rFonts w:ascii="Arial" w:hAnsi="Arial" w:cs="Arial"/>
        </w:rPr>
      </w:pPr>
      <w:r w:rsidRPr="003620DC">
        <w:rPr>
          <w:rFonts w:ascii="Arial" w:hAnsi="Arial" w:cs="Arial"/>
        </w:rPr>
        <w:t>o</w:t>
      </w:r>
      <w:r w:rsidRPr="003620DC">
        <w:rPr>
          <w:rFonts w:ascii="Arial" w:hAnsi="Arial" w:cs="Arial"/>
        </w:rPr>
        <w:tab/>
        <w:t>8. Příkazy pro bezpečnostní operace.</w:t>
      </w:r>
    </w:p>
    <w:p w14:paraId="4D4F2C86"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Čtečka bezkontaktních čipových karet bude podporovat komunikaci i ve standardu dle ISO 18092:2004 pro oblast technologie NFC. Odbavovací terminál bude umožňovat komunikaci s mobilním telefonem v režimu card emulation mode.</w:t>
      </w:r>
    </w:p>
    <w:p w14:paraId="716BE6C5" w14:textId="77777777" w:rsidR="003620DC" w:rsidRPr="003620DC" w:rsidRDefault="003620DC" w:rsidP="003620DC">
      <w:pPr>
        <w:jc w:val="both"/>
        <w:rPr>
          <w:rFonts w:ascii="Arial" w:hAnsi="Arial" w:cs="Arial"/>
        </w:rPr>
      </w:pPr>
    </w:p>
    <w:p w14:paraId="53810874" w14:textId="77777777" w:rsidR="003620DC" w:rsidRPr="003620DC" w:rsidRDefault="003620DC" w:rsidP="003620DC">
      <w:pPr>
        <w:jc w:val="both"/>
        <w:rPr>
          <w:rFonts w:ascii="Arial" w:hAnsi="Arial" w:cs="Arial"/>
        </w:rPr>
      </w:pPr>
      <w:r w:rsidRPr="003620DC">
        <w:rPr>
          <w:rFonts w:ascii="Arial" w:hAnsi="Arial" w:cs="Arial"/>
        </w:rPr>
        <w:t>5.3.3.</w:t>
      </w:r>
      <w:r w:rsidRPr="003620DC">
        <w:rPr>
          <w:rFonts w:ascii="Arial" w:hAnsi="Arial" w:cs="Arial"/>
        </w:rPr>
        <w:tab/>
        <w:t>Čtečka bezkontaktních platebních karet</w:t>
      </w:r>
    </w:p>
    <w:p w14:paraId="182E31C5" w14:textId="77777777" w:rsidR="003620DC" w:rsidRPr="003620DC" w:rsidRDefault="003620DC" w:rsidP="002158CF">
      <w:pPr>
        <w:ind w:left="705" w:hanging="705"/>
        <w:jc w:val="both"/>
        <w:rPr>
          <w:rFonts w:ascii="Arial" w:hAnsi="Arial" w:cs="Arial"/>
        </w:rPr>
      </w:pPr>
      <w:r w:rsidRPr="003620DC">
        <w:rPr>
          <w:rFonts w:ascii="Arial" w:hAnsi="Arial" w:cs="Arial"/>
        </w:rPr>
        <w:t>•</w:t>
      </w:r>
      <w:r w:rsidRPr="003620DC">
        <w:rPr>
          <w:rFonts w:ascii="Arial" w:hAnsi="Arial" w:cs="Arial"/>
        </w:rPr>
        <w:tab/>
        <w:t>Minimálně akceptace bezkontaktních platebních karet VISA a Mastercard (ve všech podobách - tj. plastová karta, karta v mobilním telefonu, nositelná elektronika a další)</w:t>
      </w:r>
    </w:p>
    <w:p w14:paraId="3F380E0F"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Certifikovaná čtečka bezkontaktních platebních karet, která musí umožnit vzdálené nahrání tokenizačního algoritmu a tokenizačních klíčů, a která bude splňovat další požadavky dle Přílohy č. 2: Požadavky MOS na odbavovací zařízení</w:t>
      </w:r>
    </w:p>
    <w:p w14:paraId="648037D4"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Všechna zařízení použitá pro akceptaci bezkontaktních platebních karet VISA a Mastercard po dobu své životnosti musí splnit následující:</w:t>
      </w:r>
    </w:p>
    <w:p w14:paraId="25EAACD0"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asociací dle aktuální verze relevantních standardů, zařízení musí vlastnit certifikáty pro akceptaci bezkontaktních asociačních karet</w:t>
      </w:r>
    </w:p>
    <w:p w14:paraId="36F47783"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Certifikaci PCI DSS; zařízení musí splňovat funkční požadavky na zajištění ochrany citlivých dat platebních transakcí a musí podporovat tokenizaci čísla karty</w:t>
      </w:r>
    </w:p>
    <w:p w14:paraId="5B99AF2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Tokenizační algoritmy a klíče se mohou v čase měnit a zařízení musí umožnit vzdálenou změnu tokenizačních algoritmů a klíčů</w:t>
      </w:r>
    </w:p>
    <w:p w14:paraId="31E1982E"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Akceptaci vždy aktuálních typů platebních karet po celou dobu platnosti smlouvy na technickou podporu tak, aby byla zajištěna funkčnost veškerých typů bezkontaktních platebních karet v každém čase</w:t>
      </w:r>
    </w:p>
    <w:p w14:paraId="3697DFD9" w14:textId="77777777" w:rsidR="003620DC" w:rsidRPr="003620DC" w:rsidRDefault="003620DC" w:rsidP="00AD60A6">
      <w:pPr>
        <w:ind w:left="1410" w:hanging="705"/>
        <w:jc w:val="both"/>
        <w:rPr>
          <w:rFonts w:ascii="Arial" w:hAnsi="Arial" w:cs="Arial"/>
        </w:rPr>
      </w:pPr>
      <w:r w:rsidRPr="003620DC">
        <w:rPr>
          <w:rFonts w:ascii="Arial" w:hAnsi="Arial" w:cs="Arial"/>
        </w:rPr>
        <w:t>o</w:t>
      </w:r>
      <w:r w:rsidRPr="003620DC">
        <w:rPr>
          <w:rFonts w:ascii="Arial" w:hAnsi="Arial" w:cs="Arial"/>
        </w:rPr>
        <w:tab/>
        <w:t>V případě potřeby další požadavky definované acguirerem systému — např. podmínky na monitorování zařízení, která budou akceptovat platební kartu v dopravním systému</w:t>
      </w:r>
    </w:p>
    <w:p w14:paraId="7B735814" w14:textId="77777777" w:rsidR="003620DC" w:rsidRPr="003620DC" w:rsidRDefault="003620DC" w:rsidP="00AD60A6">
      <w:pPr>
        <w:ind w:left="1410" w:hanging="702"/>
        <w:jc w:val="both"/>
        <w:rPr>
          <w:rFonts w:ascii="Arial" w:hAnsi="Arial" w:cs="Arial"/>
        </w:rPr>
      </w:pPr>
      <w:r w:rsidRPr="003620DC">
        <w:rPr>
          <w:rFonts w:ascii="Arial" w:hAnsi="Arial" w:cs="Arial"/>
        </w:rPr>
        <w:t>o</w:t>
      </w:r>
      <w:r w:rsidRPr="003620DC">
        <w:rPr>
          <w:rFonts w:ascii="Arial" w:hAnsi="Arial" w:cs="Arial"/>
        </w:rPr>
        <w:tab/>
        <w:t>Součástí dodávky zařízení pracujícího s bezkontaktní platební kartou by měla býti licence certifikované platební aplikace.</w:t>
      </w:r>
    </w:p>
    <w:p w14:paraId="1306E5B7" w14:textId="77777777" w:rsidR="003620DC" w:rsidRPr="003620DC" w:rsidRDefault="003620DC" w:rsidP="003620DC">
      <w:pPr>
        <w:jc w:val="both"/>
        <w:rPr>
          <w:rFonts w:ascii="Arial" w:hAnsi="Arial" w:cs="Arial"/>
        </w:rPr>
      </w:pPr>
    </w:p>
    <w:p w14:paraId="0AA74712" w14:textId="77777777" w:rsidR="003620DC" w:rsidRPr="003620DC" w:rsidRDefault="003620DC" w:rsidP="003620DC">
      <w:pPr>
        <w:jc w:val="both"/>
        <w:rPr>
          <w:rFonts w:ascii="Arial" w:hAnsi="Arial" w:cs="Arial"/>
        </w:rPr>
      </w:pPr>
      <w:r w:rsidRPr="003620DC">
        <w:rPr>
          <w:rFonts w:ascii="Arial" w:hAnsi="Arial" w:cs="Arial"/>
        </w:rPr>
        <w:t>5.3.4.</w:t>
      </w:r>
      <w:r w:rsidRPr="003620DC">
        <w:rPr>
          <w:rFonts w:ascii="Arial" w:hAnsi="Arial" w:cs="Arial"/>
        </w:rPr>
        <w:tab/>
        <w:t>Optická čtečka</w:t>
      </w:r>
    </w:p>
    <w:p w14:paraId="4E5E29BF" w14:textId="77777777" w:rsidR="003620DC" w:rsidRPr="003620DC" w:rsidRDefault="003620DC" w:rsidP="003620DC">
      <w:pPr>
        <w:jc w:val="both"/>
        <w:rPr>
          <w:rFonts w:ascii="Arial" w:hAnsi="Arial" w:cs="Arial"/>
        </w:rPr>
      </w:pPr>
      <w:r w:rsidRPr="003620DC">
        <w:rPr>
          <w:rFonts w:ascii="Arial" w:hAnsi="Arial" w:cs="Arial"/>
        </w:rPr>
        <w:t xml:space="preserve">Součástí vozidlového odbavovacího systému bude optická čtečka, která umožní odbavení cestujících s jízdním dokladem, jehož součástí je 2D kód. Konkrétní technické požadavky jsou uvedeny v Příloze č 2: Požadavky MOS na odbavovací zařízení. </w:t>
      </w:r>
    </w:p>
    <w:p w14:paraId="0D7464AC" w14:textId="77777777" w:rsidR="003620DC" w:rsidRPr="003620DC" w:rsidRDefault="003620DC" w:rsidP="003620DC">
      <w:pPr>
        <w:jc w:val="both"/>
        <w:rPr>
          <w:rFonts w:ascii="Arial" w:hAnsi="Arial" w:cs="Arial"/>
        </w:rPr>
      </w:pPr>
    </w:p>
    <w:p w14:paraId="4546DD9F" w14:textId="77777777" w:rsidR="003620DC" w:rsidRPr="003620DC" w:rsidRDefault="003620DC" w:rsidP="003620DC">
      <w:pPr>
        <w:jc w:val="both"/>
        <w:rPr>
          <w:rFonts w:ascii="Arial" w:hAnsi="Arial" w:cs="Arial"/>
        </w:rPr>
      </w:pPr>
      <w:r w:rsidRPr="003620DC">
        <w:rPr>
          <w:rFonts w:ascii="Arial" w:hAnsi="Arial" w:cs="Arial"/>
        </w:rPr>
        <w:t>5.4.</w:t>
      </w:r>
      <w:r w:rsidRPr="003620DC">
        <w:rPr>
          <w:rFonts w:ascii="Arial" w:hAnsi="Arial" w:cs="Arial"/>
        </w:rPr>
        <w:tab/>
        <w:t>Tisk jízdních dokladů</w:t>
      </w:r>
    </w:p>
    <w:p w14:paraId="4AB0ED02" w14:textId="77777777" w:rsidR="003620DC" w:rsidRPr="003620DC" w:rsidRDefault="003620DC" w:rsidP="003620DC">
      <w:pPr>
        <w:jc w:val="both"/>
        <w:rPr>
          <w:rFonts w:ascii="Arial" w:hAnsi="Arial" w:cs="Arial"/>
        </w:rPr>
      </w:pPr>
      <w:r w:rsidRPr="003620DC">
        <w:rPr>
          <w:rFonts w:ascii="Arial" w:hAnsi="Arial" w:cs="Arial"/>
        </w:rPr>
        <w:t>Odbavovací zařízení musí disponovat termotiskárnou pro tisk jízdních dokladů.</w:t>
      </w:r>
    </w:p>
    <w:p w14:paraId="0081542D" w14:textId="77777777" w:rsidR="003620DC" w:rsidRPr="003620DC" w:rsidRDefault="003620DC" w:rsidP="003620DC">
      <w:pPr>
        <w:jc w:val="both"/>
        <w:rPr>
          <w:rFonts w:ascii="Arial" w:hAnsi="Arial" w:cs="Arial"/>
        </w:rPr>
      </w:pPr>
      <w:r w:rsidRPr="003620DC">
        <w:rPr>
          <w:rFonts w:ascii="Arial" w:hAnsi="Arial" w:cs="Arial"/>
        </w:rPr>
        <w:t>5.4.1.</w:t>
      </w:r>
      <w:r w:rsidRPr="003620DC">
        <w:rPr>
          <w:rFonts w:ascii="Arial" w:hAnsi="Arial" w:cs="Arial"/>
        </w:rPr>
        <w:tab/>
        <w:t>Náležitosti vytištěného jízdního dokladu (posunutý počátek platnosti, aj.)</w:t>
      </w:r>
    </w:p>
    <w:p w14:paraId="7C86EBC8" w14:textId="77777777" w:rsidR="003620DC" w:rsidRPr="003620DC" w:rsidRDefault="003620DC" w:rsidP="003620DC">
      <w:pPr>
        <w:jc w:val="both"/>
        <w:rPr>
          <w:rFonts w:ascii="Arial" w:hAnsi="Arial" w:cs="Arial"/>
        </w:rPr>
      </w:pPr>
      <w:r w:rsidRPr="003620DC">
        <w:rPr>
          <w:rFonts w:ascii="Arial" w:hAnsi="Arial" w:cs="Arial"/>
        </w:rPr>
        <w:t>V případě mezikrajských linek, kdy všechny zastávky s výjimkou hraniční zastávky patří pouze do jednoho systému IDS, i kdy pouze hraniční zastávka patří do obou systémů IDS, mohou v případě, kdy cestující nakupuje papírový jízdní doklad, nastat tři situace:</w:t>
      </w:r>
    </w:p>
    <w:p w14:paraId="5F1042A7" w14:textId="77777777" w:rsidR="003620DC" w:rsidRPr="003620DC" w:rsidRDefault="003620DC" w:rsidP="00AD60A6">
      <w:pPr>
        <w:ind w:left="705" w:hanging="705"/>
        <w:jc w:val="both"/>
        <w:rPr>
          <w:rFonts w:ascii="Arial" w:hAnsi="Arial" w:cs="Arial"/>
        </w:rPr>
      </w:pPr>
      <w:r w:rsidRPr="003620DC">
        <w:rPr>
          <w:rFonts w:ascii="Arial" w:hAnsi="Arial" w:cs="Arial"/>
        </w:rPr>
        <w:t>a)</w:t>
      </w:r>
      <w:r w:rsidRPr="003620DC">
        <w:rPr>
          <w:rFonts w:ascii="Arial" w:hAnsi="Arial" w:cs="Arial"/>
        </w:rPr>
        <w:tab/>
        <w:t>Cestující požaduje vydání papírového jízdního dokladu pro cestu mezi dvěma zastávkami PID – cestující je v tomto případě odbaven jízdním dokladem PID, který musí splňovat všechny náležitosti papírových jízdních dokladů uvedených v aktuální verzi dokumentu „Vzorník jízdenek PID“.</w:t>
      </w:r>
    </w:p>
    <w:p w14:paraId="0DD9F4BC" w14:textId="77777777" w:rsidR="003620DC" w:rsidRPr="003620DC" w:rsidRDefault="003620DC" w:rsidP="00AD60A6">
      <w:pPr>
        <w:ind w:left="705" w:hanging="705"/>
        <w:jc w:val="both"/>
        <w:rPr>
          <w:rFonts w:ascii="Arial" w:hAnsi="Arial" w:cs="Arial"/>
        </w:rPr>
      </w:pPr>
      <w:r w:rsidRPr="003620DC">
        <w:rPr>
          <w:rFonts w:ascii="Arial" w:hAnsi="Arial" w:cs="Arial"/>
        </w:rPr>
        <w:t>b)</w:t>
      </w:r>
      <w:r w:rsidRPr="003620DC">
        <w:rPr>
          <w:rFonts w:ascii="Arial" w:hAnsi="Arial" w:cs="Arial"/>
        </w:rPr>
        <w:tab/>
        <w:t>Cestující požaduje vydání papírového jízdního dokladu pro cestu mezi dvěma zastávkami sousedního IDS – cestující je v tomto případě odbaven papírovým jízdním dokladem sousedního IDS, který musí splňovat všechny náležitosti jízdních dokladů sousedních IDS a být tak v souladu s příslušnými dokumenty daného IDS (vzorník jízdních dokladů, SPP IDS, aj.).</w:t>
      </w:r>
    </w:p>
    <w:p w14:paraId="7D8E91A2" w14:textId="77777777" w:rsidR="003620DC" w:rsidRPr="003620DC" w:rsidRDefault="003620DC" w:rsidP="00AD60A6">
      <w:pPr>
        <w:ind w:left="705" w:hanging="705"/>
        <w:jc w:val="both"/>
        <w:rPr>
          <w:rFonts w:ascii="Arial" w:hAnsi="Arial" w:cs="Arial"/>
        </w:rPr>
      </w:pPr>
      <w:r w:rsidRPr="003620DC">
        <w:rPr>
          <w:rFonts w:ascii="Arial" w:hAnsi="Arial" w:cs="Arial"/>
        </w:rPr>
        <w:t>c)</w:t>
      </w:r>
      <w:r w:rsidRPr="003620DC">
        <w:rPr>
          <w:rFonts w:ascii="Arial" w:hAnsi="Arial" w:cs="Arial"/>
        </w:rPr>
        <w:tab/>
        <w:t xml:space="preserve">Cestující požaduje vydání papírového jízdního dokladu pro cestu mezi dvěma zastávkami, kdy každá patří do jiného systému IDS – cestující je v tomto případě odbaven dvěma jízdenkami – jednou pro území PID a druhou pro území druhého IDS. První jízdní doklad je vydán do hraniční zastávky. Druhý jízdní doklad je pak vydán z hraniční zastávky do cíle cesty dle tarifu daného IDS. V případě cesty IDS-PID bude formulář jízdenky PID vypadat následovně: </w:t>
      </w:r>
    </w:p>
    <w:p w14:paraId="6175DCAD" w14:textId="77777777" w:rsidR="003620DC" w:rsidRPr="003620DC" w:rsidRDefault="003620DC" w:rsidP="003620DC">
      <w:pPr>
        <w:jc w:val="both"/>
        <w:rPr>
          <w:rFonts w:ascii="Arial" w:hAnsi="Arial" w:cs="Arial"/>
        </w:rPr>
      </w:pPr>
    </w:p>
    <w:p w14:paraId="019FB730"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 xml:space="preserve">čas na jízdence (tj. čas počátku platnosti) je časem překročení hranice dvou IDS dle jízdního řádu = čas v hraniční zastávce (na obrázku je to 4 řádek, údaj 10:21) </w:t>
      </w:r>
    </w:p>
    <w:p w14:paraId="674353D9" w14:textId="77777777" w:rsidR="003620DC" w:rsidRPr="003620DC" w:rsidRDefault="003620DC" w:rsidP="00AD60A6">
      <w:pPr>
        <w:ind w:left="705"/>
        <w:jc w:val="both"/>
        <w:rPr>
          <w:rFonts w:ascii="Arial" w:hAnsi="Arial" w:cs="Arial"/>
        </w:rPr>
      </w:pPr>
      <w:r w:rsidRPr="003620DC">
        <w:rPr>
          <w:rFonts w:ascii="Arial" w:hAnsi="Arial" w:cs="Arial"/>
        </w:rPr>
        <w:t>pod informaci o DPH je doplněn řádek data uskutečnění zdanitelného plnění, např.: DUZP 03.06.2020 08:30h – jedná se o skutečné datum a čas vytištění této jízdenky</w:t>
      </w:r>
      <w:del w:id="61" w:author="Word Document Comparison" w:date="2024-05-27T15:50:00Z" w16du:dateUtc="2024-05-27T13:50:00Z">
        <w:r w:rsidRPr="003620DC">
          <w:rPr>
            <w:rFonts w:ascii="Arial" w:hAnsi="Arial" w:cs="Arial"/>
          </w:rPr>
          <w:delText xml:space="preserve"> </w:delText>
        </w:r>
      </w:del>
    </w:p>
    <w:p w14:paraId="585E2CFB" w14:textId="77777777" w:rsidR="003620DC" w:rsidRPr="003620DC" w:rsidRDefault="00777BFE" w:rsidP="00AD60A6">
      <w:pPr>
        <w:ind w:left="705"/>
        <w:jc w:val="both"/>
        <w:rPr>
          <w:ins w:id="62" w:author="Word Document Comparison" w:date="2024-05-27T15:50:00Z" w16du:dateUtc="2024-05-27T13:50:00Z"/>
          <w:rFonts w:ascii="Arial" w:hAnsi="Arial" w:cs="Arial"/>
        </w:rPr>
      </w:pPr>
      <w:ins w:id="63" w:author="Word Document Comparison" w:date="2024-05-27T15:50:00Z" w16du:dateUtc="2024-05-27T13:50:00Z">
        <w:r>
          <w:rPr>
            <w:rFonts w:ascii="Arial" w:hAnsi="Arial" w:cs="Arial"/>
          </w:rPr>
          <w:t>Na termopapír pro tisk jízdních lomených a překryvových dokladů PID/VDV bude pro mezikrajské linky do jízdenky doplněno slovo „VDV“ za podmínky, kdy je jízdenka mezikrajská (slovo „VDV“ bude podmíněno tím, že na jízdence bude DÚZP)</w:t>
        </w:r>
      </w:ins>
    </w:p>
    <w:p w14:paraId="1CF49A81" w14:textId="77777777" w:rsidR="003620DC" w:rsidRPr="003620DC" w:rsidRDefault="003620DC" w:rsidP="003620DC">
      <w:pPr>
        <w:jc w:val="both"/>
        <w:rPr>
          <w:rFonts w:ascii="Arial" w:hAnsi="Arial" w:cs="Arial"/>
        </w:rPr>
      </w:pPr>
    </w:p>
    <w:p w14:paraId="6ED810AA" w14:textId="254D7A5D" w:rsidR="003620DC" w:rsidRDefault="003620DC" w:rsidP="003620DC">
      <w:pPr>
        <w:jc w:val="both"/>
        <w:rPr>
          <w:rFonts w:ascii="Arial" w:hAnsi="Arial" w:cs="Arial"/>
        </w:rPr>
      </w:pPr>
      <w:r w:rsidRPr="003620DC">
        <w:rPr>
          <w:rFonts w:ascii="Arial" w:hAnsi="Arial" w:cs="Arial"/>
        </w:rPr>
        <w:t>Veškeré bližší informace a konkrétní interpretace jízdenek jsou součástí platného vzorníku jízdenek PID.</w:t>
      </w:r>
    </w:p>
    <w:p w14:paraId="285C0D2A" w14:textId="77777777" w:rsidR="00AD60A6" w:rsidRPr="003620DC" w:rsidRDefault="00AD60A6" w:rsidP="003620DC">
      <w:pPr>
        <w:jc w:val="both"/>
        <w:rPr>
          <w:rFonts w:ascii="Arial" w:hAnsi="Arial" w:cs="Arial"/>
        </w:rPr>
      </w:pPr>
    </w:p>
    <w:p w14:paraId="720446BC" w14:textId="77777777" w:rsidR="003620DC" w:rsidRPr="003620DC" w:rsidRDefault="003620DC" w:rsidP="003620DC">
      <w:pPr>
        <w:jc w:val="both"/>
        <w:rPr>
          <w:rFonts w:ascii="Arial" w:hAnsi="Arial" w:cs="Arial"/>
        </w:rPr>
      </w:pPr>
      <w:r w:rsidRPr="003620DC">
        <w:rPr>
          <w:rFonts w:ascii="Arial" w:hAnsi="Arial" w:cs="Arial"/>
        </w:rPr>
        <w:t>5.4.2.</w:t>
      </w:r>
      <w:r w:rsidRPr="003620DC">
        <w:rPr>
          <w:rFonts w:ascii="Arial" w:hAnsi="Arial" w:cs="Arial"/>
        </w:rPr>
        <w:tab/>
        <w:t>Požadavky na termopapír pro tisk jízdních dokladů PID</w:t>
      </w:r>
    </w:p>
    <w:p w14:paraId="291A999A" w14:textId="77777777" w:rsidR="003620DC" w:rsidRPr="003620DC" w:rsidRDefault="003620DC" w:rsidP="003620DC">
      <w:pPr>
        <w:jc w:val="both"/>
        <w:rPr>
          <w:rFonts w:ascii="Arial" w:hAnsi="Arial" w:cs="Arial"/>
        </w:rPr>
      </w:pPr>
      <w:r w:rsidRPr="003620DC">
        <w:rPr>
          <w:rFonts w:ascii="Arial" w:hAnsi="Arial" w:cs="Arial"/>
        </w:rPr>
        <w:t>Pro tisk jízdenek PID je potřeba užití termopapíru, který bude opatřen následujícími ochrannými prvky.</w:t>
      </w:r>
    </w:p>
    <w:p w14:paraId="7C8373CC" w14:textId="77777777" w:rsidR="003620DC" w:rsidRPr="003620DC" w:rsidRDefault="003620DC" w:rsidP="003620DC">
      <w:pPr>
        <w:jc w:val="both"/>
        <w:rPr>
          <w:rFonts w:ascii="Arial" w:hAnsi="Arial" w:cs="Arial"/>
        </w:rPr>
      </w:pPr>
      <w:r w:rsidRPr="003620DC">
        <w:rPr>
          <w:rFonts w:ascii="Arial" w:hAnsi="Arial" w:cs="Arial"/>
        </w:rPr>
        <w:t>Povinné:</w:t>
      </w:r>
    </w:p>
    <w:p w14:paraId="59FE448E"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Holografický pás obsahující demetalizované plochy a viditelné prostým okem</w:t>
      </w:r>
    </w:p>
    <w:p w14:paraId="0A98E7B6"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Guilloche a mikrotexty tištěné přímými barvami</w:t>
      </w:r>
    </w:p>
    <w:p w14:paraId="26FDE8B7"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Barva reflexní obtížně reprodukovatelná kopírkami výpočetní techniky (doporučujeme barvu oranžovou)</w:t>
      </w:r>
    </w:p>
    <w:p w14:paraId="75D585C6" w14:textId="77777777" w:rsidR="003620DC" w:rsidRPr="003620DC" w:rsidRDefault="003620DC" w:rsidP="003620DC">
      <w:pPr>
        <w:jc w:val="both"/>
        <w:rPr>
          <w:rFonts w:ascii="Arial" w:hAnsi="Arial" w:cs="Arial"/>
        </w:rPr>
      </w:pPr>
      <w:r w:rsidRPr="003620DC">
        <w:rPr>
          <w:rFonts w:ascii="Arial" w:hAnsi="Arial" w:cs="Arial"/>
        </w:rPr>
        <w:t>Nepovinné například:</w:t>
      </w:r>
    </w:p>
    <w:p w14:paraId="1B7A0035" w14:textId="77777777" w:rsidR="003620DC" w:rsidRPr="003620DC" w:rsidRDefault="003620DC" w:rsidP="00AD60A6">
      <w:pPr>
        <w:ind w:left="705" w:hanging="705"/>
        <w:jc w:val="both"/>
        <w:rPr>
          <w:rFonts w:ascii="Arial" w:hAnsi="Arial" w:cs="Arial"/>
        </w:rPr>
      </w:pPr>
      <w:r w:rsidRPr="003620DC">
        <w:rPr>
          <w:rFonts w:ascii="Arial" w:hAnsi="Arial" w:cs="Arial"/>
        </w:rPr>
        <w:t>•</w:t>
      </w:r>
      <w:r w:rsidRPr="003620DC">
        <w:rPr>
          <w:rFonts w:ascii="Arial" w:hAnsi="Arial" w:cs="Arial"/>
        </w:rPr>
        <w:tab/>
        <w:t>Tisk termochromní barvou tj. barvou měnící svůj odstín při teplotách nad 27 stupňů C (např. po kontaktu s tělesnou teplotou)</w:t>
      </w:r>
    </w:p>
    <w:p w14:paraId="3266ADB9"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Vodoznak</w:t>
      </w:r>
    </w:p>
    <w:p w14:paraId="28235C17" w14:textId="77777777" w:rsidR="003620DC" w:rsidRPr="003620DC" w:rsidRDefault="003620DC" w:rsidP="003620DC">
      <w:pPr>
        <w:jc w:val="both"/>
        <w:rPr>
          <w:rFonts w:ascii="Arial" w:hAnsi="Arial" w:cs="Arial"/>
        </w:rPr>
      </w:pPr>
      <w:r w:rsidRPr="003620DC">
        <w:rPr>
          <w:rFonts w:ascii="Arial" w:hAnsi="Arial" w:cs="Arial"/>
        </w:rPr>
        <w:t>•</w:t>
      </w:r>
      <w:r w:rsidRPr="003620DC">
        <w:rPr>
          <w:rFonts w:ascii="Arial" w:hAnsi="Arial" w:cs="Arial"/>
        </w:rPr>
        <w:tab/>
        <w:t>Ochranná perforace (výsek pravidelného tvaru)</w:t>
      </w:r>
    </w:p>
    <w:p w14:paraId="6F909593" w14:textId="77777777" w:rsidR="003620DC" w:rsidRPr="003620DC" w:rsidRDefault="003620DC" w:rsidP="003620DC">
      <w:pPr>
        <w:jc w:val="both"/>
        <w:rPr>
          <w:rFonts w:ascii="Arial" w:hAnsi="Arial" w:cs="Arial"/>
        </w:rPr>
      </w:pPr>
      <w:r w:rsidRPr="003620DC">
        <w:rPr>
          <w:rFonts w:ascii="Arial" w:hAnsi="Arial" w:cs="Arial"/>
        </w:rPr>
        <w:t>Papír musí vždy nést veškeré povinné prvky zabezpečení a k tomu navíc jeden libovolný nepovinný prvek.</w:t>
      </w:r>
    </w:p>
    <w:p w14:paraId="18C72396" w14:textId="77777777" w:rsidR="003620DC" w:rsidRPr="003620DC" w:rsidRDefault="003620DC" w:rsidP="003620DC">
      <w:pPr>
        <w:jc w:val="both"/>
        <w:rPr>
          <w:rFonts w:ascii="Arial" w:hAnsi="Arial" w:cs="Arial"/>
        </w:rPr>
      </w:pPr>
      <w:r w:rsidRPr="003620DC">
        <w:rPr>
          <w:rFonts w:ascii="Arial" w:hAnsi="Arial" w:cs="Arial"/>
        </w:rPr>
        <w:t xml:space="preserve">V případě nesplnění výše uvedených požadavků je možné objednat a využít standardizovaný a zabezpečený papír prostřednictvím Dopravního podniku Praha, a.s. </w:t>
      </w:r>
    </w:p>
    <w:p w14:paraId="2AACFCA6" w14:textId="77777777" w:rsidR="003620DC" w:rsidRPr="003620DC" w:rsidRDefault="003620DC" w:rsidP="003620DC">
      <w:pPr>
        <w:jc w:val="both"/>
        <w:rPr>
          <w:rFonts w:ascii="Arial" w:hAnsi="Arial" w:cs="Arial"/>
        </w:rPr>
      </w:pPr>
      <w:r w:rsidRPr="003620DC">
        <w:rPr>
          <w:rFonts w:ascii="Arial" w:hAnsi="Arial" w:cs="Arial"/>
        </w:rPr>
        <w:t>Pokud bude využit vlastní papír za dodržení výše uvedených standardů, je potřeba předat vzory jízdenek, včetně vzoru koncového lístku, případně evidenčního lístku, a tyto vzory nechat odsouhlasit garanty standardů.</w:t>
      </w:r>
    </w:p>
    <w:p w14:paraId="496526E6" w14:textId="77777777" w:rsidR="003620DC" w:rsidRPr="003620DC" w:rsidRDefault="003620DC" w:rsidP="003620DC">
      <w:pPr>
        <w:jc w:val="both"/>
        <w:rPr>
          <w:rFonts w:ascii="Arial" w:hAnsi="Arial" w:cs="Arial"/>
        </w:rPr>
      </w:pPr>
    </w:p>
    <w:p w14:paraId="4892210B" w14:textId="77777777" w:rsidR="003620DC" w:rsidRPr="003620DC" w:rsidRDefault="003620DC" w:rsidP="003620DC">
      <w:pPr>
        <w:jc w:val="both"/>
        <w:rPr>
          <w:rFonts w:ascii="Arial" w:hAnsi="Arial" w:cs="Arial"/>
        </w:rPr>
      </w:pPr>
      <w:r w:rsidRPr="003620DC">
        <w:rPr>
          <w:rFonts w:ascii="Arial" w:hAnsi="Arial" w:cs="Arial"/>
        </w:rPr>
        <w:t>5.4.3.</w:t>
      </w:r>
      <w:r w:rsidRPr="003620DC">
        <w:rPr>
          <w:rFonts w:ascii="Arial" w:hAnsi="Arial" w:cs="Arial"/>
        </w:rPr>
        <w:tab/>
        <w:t>Požadavky na koncový lístek</w:t>
      </w:r>
    </w:p>
    <w:p w14:paraId="290A7485" w14:textId="2D24E675" w:rsidR="003620DC" w:rsidRDefault="003620DC" w:rsidP="003620DC">
      <w:pPr>
        <w:jc w:val="both"/>
        <w:rPr>
          <w:rFonts w:ascii="Arial" w:hAnsi="Arial" w:cs="Arial"/>
        </w:rPr>
      </w:pPr>
      <w:r w:rsidRPr="003620DC">
        <w:rPr>
          <w:rFonts w:ascii="Arial" w:hAnsi="Arial" w:cs="Arial"/>
        </w:rPr>
        <w:t>Koncový lístek musí obsahovat rozpad jízdenek prodaných pro jednotlivá IDS (tj. pro konkrétní síť definovanou jedinečným Network ID) – z koncového lístku musí být zřejmé, jaké jízdní doklady byly v daném IDS na daném zařízení během směny prodány a jaká tržba za jízdní doklady daného IDS byla utržena.</w:t>
      </w:r>
    </w:p>
    <w:p w14:paraId="7BA9D238" w14:textId="77777777" w:rsidR="00AD60A6" w:rsidRPr="003620DC" w:rsidRDefault="00AD60A6" w:rsidP="003620DC">
      <w:pPr>
        <w:jc w:val="both"/>
        <w:rPr>
          <w:rFonts w:ascii="Arial" w:hAnsi="Arial" w:cs="Arial"/>
        </w:rPr>
      </w:pPr>
    </w:p>
    <w:p w14:paraId="1124DDC6" w14:textId="78E870C8" w:rsidR="003620DC" w:rsidRPr="00AD60A6" w:rsidRDefault="00AD60A6" w:rsidP="003620DC">
      <w:pPr>
        <w:jc w:val="both"/>
        <w:rPr>
          <w:rFonts w:ascii="Arial" w:hAnsi="Arial" w:cs="Arial"/>
          <w:u w:val="single"/>
        </w:rPr>
      </w:pPr>
      <w:r w:rsidRPr="00AD60A6">
        <w:rPr>
          <w:rFonts w:ascii="Arial" w:hAnsi="Arial" w:cs="Arial"/>
          <w:u w:val="single"/>
        </w:rPr>
        <w:t>6.</w:t>
      </w:r>
      <w:r w:rsidRPr="00AD60A6">
        <w:rPr>
          <w:rFonts w:ascii="Arial" w:hAnsi="Arial" w:cs="Arial"/>
          <w:u w:val="single"/>
        </w:rPr>
        <w:tab/>
        <w:t>PERSONÁL</w:t>
      </w:r>
    </w:p>
    <w:p w14:paraId="4E5CA508" w14:textId="77777777" w:rsidR="003620DC" w:rsidRPr="003620DC" w:rsidRDefault="003620DC" w:rsidP="003620DC">
      <w:pPr>
        <w:jc w:val="both"/>
        <w:rPr>
          <w:rFonts w:ascii="Arial" w:hAnsi="Arial" w:cs="Arial"/>
        </w:rPr>
      </w:pPr>
      <w:r w:rsidRPr="003620DC">
        <w:rPr>
          <w:rFonts w:ascii="Arial" w:hAnsi="Arial" w:cs="Arial"/>
        </w:rPr>
        <w:t>6.1.</w:t>
      </w:r>
      <w:r w:rsidRPr="003620DC">
        <w:rPr>
          <w:rFonts w:ascii="Arial" w:hAnsi="Arial" w:cs="Arial"/>
        </w:rPr>
        <w:tab/>
        <w:t>Chování personálu</w:t>
      </w:r>
    </w:p>
    <w:p w14:paraId="53341546" w14:textId="77777777" w:rsidR="003620DC" w:rsidRPr="003620DC" w:rsidRDefault="003620DC" w:rsidP="00AD60A6">
      <w:pPr>
        <w:spacing w:after="0"/>
        <w:jc w:val="both"/>
        <w:rPr>
          <w:rFonts w:ascii="Arial" w:hAnsi="Arial" w:cs="Arial"/>
        </w:rPr>
      </w:pPr>
      <w:r w:rsidRPr="003620DC">
        <w:rPr>
          <w:rFonts w:ascii="Arial" w:hAnsi="Arial" w:cs="Arial"/>
        </w:rPr>
        <w:t>Provozní personál se chová slušně, vstřícně a přátelsky bez hrubého porušení pravidel</w:t>
      </w:r>
    </w:p>
    <w:p w14:paraId="1020F174" w14:textId="77777777" w:rsidR="003620DC" w:rsidRPr="003620DC" w:rsidRDefault="003620DC" w:rsidP="00AD60A6">
      <w:pPr>
        <w:spacing w:after="0"/>
        <w:jc w:val="both"/>
        <w:rPr>
          <w:rFonts w:ascii="Arial" w:hAnsi="Arial" w:cs="Arial"/>
        </w:rPr>
      </w:pPr>
      <w:r w:rsidRPr="003620DC">
        <w:rPr>
          <w:rFonts w:ascii="Arial" w:hAnsi="Arial" w:cs="Arial"/>
        </w:rPr>
        <w:t>slušného chování, komunikuje v českém nebo slovenském jazyce. Spolupracuje v rámci svých</w:t>
      </w:r>
    </w:p>
    <w:p w14:paraId="5ADBAC81" w14:textId="77777777" w:rsidR="003620DC" w:rsidRPr="003620DC" w:rsidRDefault="003620DC" w:rsidP="00AD60A6">
      <w:pPr>
        <w:spacing w:after="0"/>
        <w:jc w:val="both"/>
        <w:rPr>
          <w:rFonts w:ascii="Arial" w:hAnsi="Arial" w:cs="Arial"/>
        </w:rPr>
      </w:pPr>
      <w:r w:rsidRPr="003620DC">
        <w:rPr>
          <w:rFonts w:ascii="Arial" w:hAnsi="Arial" w:cs="Arial"/>
        </w:rPr>
        <w:t>kompetencí s orgány přepravní a dopravní kontroly (pověřenými pracovníky dopravce</w:t>
      </w:r>
    </w:p>
    <w:p w14:paraId="19867A80" w14:textId="3183E5B0" w:rsidR="003620DC" w:rsidRPr="003620DC" w:rsidRDefault="003620DC" w:rsidP="00AD60A6">
      <w:pPr>
        <w:spacing w:after="0"/>
        <w:jc w:val="both"/>
        <w:rPr>
          <w:rFonts w:ascii="Arial" w:hAnsi="Arial" w:cs="Arial"/>
        </w:rPr>
      </w:pPr>
      <w:r w:rsidRPr="003620DC">
        <w:rPr>
          <w:rFonts w:ascii="Arial" w:hAnsi="Arial" w:cs="Arial"/>
        </w:rPr>
        <w:t>a objednatele). Provozní personál nesmí během pobytu ve vozid</w:t>
      </w:r>
      <w:r w:rsidR="00AD60A6">
        <w:rPr>
          <w:rFonts w:ascii="Arial" w:hAnsi="Arial" w:cs="Arial"/>
        </w:rPr>
        <w:t xml:space="preserve">le kouřit. Provozní personál je </w:t>
      </w:r>
      <w:r w:rsidRPr="003620DC">
        <w:rPr>
          <w:rFonts w:ascii="Arial" w:hAnsi="Arial" w:cs="Arial"/>
        </w:rPr>
        <w:t>seznámen s pravidly jednání s osobami s omezenou schopností pohybu a orientace a tato</w:t>
      </w:r>
    </w:p>
    <w:p w14:paraId="57163373" w14:textId="60E25185" w:rsidR="003620DC" w:rsidRDefault="003620DC" w:rsidP="00AD60A6">
      <w:pPr>
        <w:spacing w:after="0"/>
        <w:jc w:val="both"/>
        <w:rPr>
          <w:rFonts w:ascii="Arial" w:hAnsi="Arial" w:cs="Arial"/>
        </w:rPr>
      </w:pPr>
      <w:r w:rsidRPr="003620DC">
        <w:rPr>
          <w:rFonts w:ascii="Arial" w:hAnsi="Arial" w:cs="Arial"/>
        </w:rPr>
        <w:t>pravidla dodržuje.</w:t>
      </w:r>
    </w:p>
    <w:p w14:paraId="655E4E7B" w14:textId="77777777" w:rsidR="00AD60A6" w:rsidRPr="003620DC" w:rsidRDefault="00AD60A6" w:rsidP="00AD60A6">
      <w:pPr>
        <w:spacing w:after="0"/>
        <w:jc w:val="both"/>
        <w:rPr>
          <w:rFonts w:ascii="Arial" w:hAnsi="Arial" w:cs="Arial"/>
        </w:rPr>
      </w:pPr>
    </w:p>
    <w:p w14:paraId="09C0B067" w14:textId="77777777" w:rsidR="003620DC" w:rsidRPr="003620DC" w:rsidRDefault="003620DC" w:rsidP="003620DC">
      <w:pPr>
        <w:jc w:val="both"/>
        <w:rPr>
          <w:rFonts w:ascii="Arial" w:hAnsi="Arial" w:cs="Arial"/>
        </w:rPr>
      </w:pPr>
      <w:r w:rsidRPr="003620DC">
        <w:rPr>
          <w:rFonts w:ascii="Arial" w:hAnsi="Arial" w:cs="Arial"/>
        </w:rPr>
        <w:t>6.2.</w:t>
      </w:r>
      <w:r w:rsidRPr="003620DC">
        <w:rPr>
          <w:rFonts w:ascii="Arial" w:hAnsi="Arial" w:cs="Arial"/>
        </w:rPr>
        <w:tab/>
        <w:t>Ústrojová kázeň řidiče</w:t>
      </w:r>
    </w:p>
    <w:p w14:paraId="403C08EE" w14:textId="77777777" w:rsidR="003620DC" w:rsidRPr="003620DC" w:rsidRDefault="003620DC" w:rsidP="00AD60A6">
      <w:pPr>
        <w:spacing w:after="0"/>
        <w:jc w:val="both"/>
        <w:rPr>
          <w:rFonts w:ascii="Arial" w:hAnsi="Arial" w:cs="Arial"/>
        </w:rPr>
      </w:pPr>
      <w:r w:rsidRPr="003620DC">
        <w:rPr>
          <w:rFonts w:ascii="Arial" w:hAnsi="Arial" w:cs="Arial"/>
        </w:rPr>
        <w:t>Řidič musí být oblečen v dopravcem definovaném a objednatelem odsouhlaseném stejnokroji</w:t>
      </w:r>
    </w:p>
    <w:p w14:paraId="5A2F5E10" w14:textId="77777777" w:rsidR="003620DC" w:rsidRPr="003620DC" w:rsidRDefault="003620DC" w:rsidP="00AD60A6">
      <w:pPr>
        <w:spacing w:after="0"/>
        <w:jc w:val="both"/>
        <w:rPr>
          <w:rFonts w:ascii="Arial" w:hAnsi="Arial" w:cs="Arial"/>
        </w:rPr>
      </w:pPr>
      <w:r w:rsidRPr="003620DC">
        <w:rPr>
          <w:rFonts w:ascii="Arial" w:hAnsi="Arial" w:cs="Arial"/>
        </w:rPr>
        <w:t>s označením loga dopravce. Řidiči v zácviku nebo ve zkušební době, kteří nejsou vybaveni</w:t>
      </w:r>
    </w:p>
    <w:p w14:paraId="66387037" w14:textId="77777777" w:rsidR="003620DC" w:rsidRPr="003620DC" w:rsidRDefault="003620DC" w:rsidP="00AD60A6">
      <w:pPr>
        <w:spacing w:after="0"/>
        <w:jc w:val="both"/>
        <w:rPr>
          <w:rFonts w:ascii="Arial" w:hAnsi="Arial" w:cs="Arial"/>
        </w:rPr>
      </w:pPr>
      <w:r w:rsidRPr="003620DC">
        <w:rPr>
          <w:rFonts w:ascii="Arial" w:hAnsi="Arial" w:cs="Arial"/>
        </w:rPr>
        <w:t>stejnokrojem, musí být označeni alespoň visačkou s logem dopravce.</w:t>
      </w:r>
    </w:p>
    <w:p w14:paraId="1E35D71B" w14:textId="77777777" w:rsidR="003620DC" w:rsidRPr="003620DC" w:rsidRDefault="003620DC" w:rsidP="003620DC">
      <w:pPr>
        <w:jc w:val="both"/>
        <w:rPr>
          <w:rFonts w:ascii="Arial" w:hAnsi="Arial" w:cs="Arial"/>
        </w:rPr>
      </w:pPr>
    </w:p>
    <w:p w14:paraId="1289FA95" w14:textId="77777777" w:rsidR="003620DC" w:rsidRPr="003620DC" w:rsidRDefault="003620DC" w:rsidP="003620DC">
      <w:pPr>
        <w:jc w:val="both"/>
        <w:rPr>
          <w:rFonts w:ascii="Arial" w:hAnsi="Arial" w:cs="Arial"/>
        </w:rPr>
      </w:pPr>
      <w:r w:rsidRPr="003620DC">
        <w:rPr>
          <w:rFonts w:ascii="Arial" w:hAnsi="Arial" w:cs="Arial"/>
        </w:rPr>
        <w:t>6.3.</w:t>
      </w:r>
      <w:r w:rsidRPr="003620DC">
        <w:rPr>
          <w:rFonts w:ascii="Arial" w:hAnsi="Arial" w:cs="Arial"/>
        </w:rPr>
        <w:tab/>
        <w:t>Prodej a kontrola jízdenek řidičem</w:t>
      </w:r>
    </w:p>
    <w:p w14:paraId="525EDC73" w14:textId="58C92CBF" w:rsidR="003620DC" w:rsidRDefault="003620DC" w:rsidP="003620DC">
      <w:pPr>
        <w:jc w:val="both"/>
        <w:rPr>
          <w:rFonts w:ascii="Arial" w:hAnsi="Arial" w:cs="Arial"/>
        </w:rPr>
      </w:pPr>
      <w:r w:rsidRPr="003620DC">
        <w:rPr>
          <w:rFonts w:ascii="Arial" w:hAnsi="Arial" w:cs="Arial"/>
        </w:rPr>
        <w:t>Na příměstských linkách, kde nástup cestujících probíhá pouze předními dveřmi (tedy vyjma úseku od hranice Prahy směrem do centra Prahy), provádí prodej jízdenek, respektive důslednou kontrolu platnosti předložených jízdních dokladů, řidič. Prodej jízdenek je uskutečňován v souladu se Smluvními přepravními podmínkami PID a Tarifem PID. Platné jízdenky řidič vydává jako protihodnotu k předané hotovosti cestujícími. Řidič je povinen nastoupit službu s dostatečným směnným a udržovat je i během služby tak, aby byl schopen cestujícímu hradícímu jízdné přiměřenou hotovostí (ve smyslu Smluvních přepravních podmínek PID) vrátit peníze v hodnotě rozdílu ceny jízdenky a předávané hotovosti.</w:t>
      </w:r>
    </w:p>
    <w:p w14:paraId="38C68B7C" w14:textId="77777777" w:rsidR="00AD60A6" w:rsidRPr="003620DC" w:rsidRDefault="00AD60A6" w:rsidP="003620DC">
      <w:pPr>
        <w:jc w:val="both"/>
        <w:rPr>
          <w:rFonts w:ascii="Arial" w:hAnsi="Arial" w:cs="Arial"/>
        </w:rPr>
      </w:pPr>
    </w:p>
    <w:p w14:paraId="1C3C1C12" w14:textId="59E09062" w:rsidR="003620DC" w:rsidRPr="00AD60A6" w:rsidRDefault="00AD60A6" w:rsidP="003620DC">
      <w:pPr>
        <w:jc w:val="both"/>
        <w:rPr>
          <w:rFonts w:ascii="Arial" w:hAnsi="Arial" w:cs="Arial"/>
          <w:u w:val="single"/>
        </w:rPr>
      </w:pPr>
      <w:r w:rsidRPr="00AD60A6">
        <w:rPr>
          <w:rFonts w:ascii="Arial" w:hAnsi="Arial" w:cs="Arial"/>
          <w:u w:val="single"/>
        </w:rPr>
        <w:t>7.</w:t>
      </w:r>
      <w:r w:rsidRPr="00AD60A6">
        <w:rPr>
          <w:rFonts w:ascii="Arial" w:hAnsi="Arial" w:cs="Arial"/>
          <w:u w:val="single"/>
        </w:rPr>
        <w:tab/>
        <w:t>ORGANIZAČNÍ ČÁST</w:t>
      </w:r>
    </w:p>
    <w:p w14:paraId="490D8E6B" w14:textId="77777777" w:rsidR="003620DC" w:rsidRPr="003620DC" w:rsidRDefault="003620DC" w:rsidP="003620DC">
      <w:pPr>
        <w:jc w:val="both"/>
        <w:rPr>
          <w:rFonts w:ascii="Arial" w:hAnsi="Arial" w:cs="Arial"/>
        </w:rPr>
      </w:pPr>
      <w:r w:rsidRPr="003620DC">
        <w:rPr>
          <w:rFonts w:ascii="Arial" w:hAnsi="Arial" w:cs="Arial"/>
        </w:rPr>
        <w:t>7.1.</w:t>
      </w:r>
      <w:r w:rsidRPr="003620DC">
        <w:rPr>
          <w:rFonts w:ascii="Arial" w:hAnsi="Arial" w:cs="Arial"/>
        </w:rPr>
        <w:tab/>
        <w:t>Kontrola dodržování standardu a jeho vyhodnocování</w:t>
      </w:r>
    </w:p>
    <w:p w14:paraId="281D7B56" w14:textId="77777777" w:rsidR="003620DC" w:rsidRPr="003620DC" w:rsidRDefault="003620DC" w:rsidP="003620DC">
      <w:pPr>
        <w:jc w:val="both"/>
        <w:rPr>
          <w:rFonts w:ascii="Arial" w:hAnsi="Arial" w:cs="Arial"/>
        </w:rPr>
      </w:pPr>
      <w:r w:rsidRPr="003620DC">
        <w:rPr>
          <w:rFonts w:ascii="Arial" w:hAnsi="Arial" w:cs="Arial"/>
        </w:rPr>
        <w:t>Kontrola dodržování Standardu na území Středočeského kraje a Hl. m. Prahy a jeho následné vyhodnocování je plně v kompetenci organizátorů IDSK/ROPID. V případě zjištění nedostatků jsou organizátoři oprávněni vyměřit dopravci smluvní pokutu dle sazebníku postihů uvedeného v přílozeč.  11 Smlouvy o přistoupení do systému společného Integrovaného dopravního systému Hlavního města Prahy a Středočeského kraje. Tato smluvní pokuta bude v případě, kdy daný kraj nemá s dopravcem uzavřenu smlouvu o Závazku veřejné služby, zprostředkovaně udělena objednatelem (sousedním krajem) a vzájemně vypořádána v rámci dané mezikrajské smlouvy.</w:t>
      </w:r>
    </w:p>
    <w:p w14:paraId="0E114B44" w14:textId="77777777" w:rsidR="003620DC" w:rsidRPr="003620DC" w:rsidRDefault="003620DC" w:rsidP="003620DC">
      <w:pPr>
        <w:jc w:val="both"/>
        <w:rPr>
          <w:rFonts w:ascii="Arial" w:hAnsi="Arial" w:cs="Arial"/>
        </w:rPr>
      </w:pPr>
      <w:r w:rsidRPr="003620DC">
        <w:rPr>
          <w:rFonts w:ascii="Arial" w:hAnsi="Arial" w:cs="Arial"/>
        </w:rPr>
        <w:t xml:space="preserve">Pravidelná hlášení o výsledcích měření standardů kvality, o zjištěných závadách apod. probíhají mezi zúčastněnými stranami přednostně elektronicky e-mailem na vzájemně předem dohodnuté adresy. V případě potřeby akutního nahlášení závady je možné využít přímé telefonické spojení s dispečinkem dopravce. </w:t>
      </w:r>
    </w:p>
    <w:p w14:paraId="48812BF2" w14:textId="77777777" w:rsidR="003620DC" w:rsidRPr="003620DC" w:rsidRDefault="003620DC" w:rsidP="003620DC">
      <w:pPr>
        <w:jc w:val="both"/>
        <w:rPr>
          <w:rFonts w:ascii="Arial" w:hAnsi="Arial" w:cs="Arial"/>
        </w:rPr>
      </w:pPr>
      <w:r w:rsidRPr="003620DC">
        <w:rPr>
          <w:rFonts w:ascii="Arial" w:hAnsi="Arial" w:cs="Arial"/>
        </w:rPr>
        <w:t>Vyhodnocení plnění jednotlivých standardů kvality se provádí čtyřikrát ročně, vždy po uplynulém čtvrtletí. Standardy kvality a vyhodnocení jejich dodržování ze strany dopravců jsou veřejné a jsou základem pro prezentaci kvality poskytovaných služeb.</w:t>
      </w:r>
    </w:p>
    <w:p w14:paraId="1E7FBE41" w14:textId="77777777" w:rsidR="003620DC" w:rsidRPr="003620DC" w:rsidRDefault="003620DC" w:rsidP="003620DC">
      <w:pPr>
        <w:jc w:val="both"/>
        <w:rPr>
          <w:rFonts w:ascii="Arial" w:hAnsi="Arial" w:cs="Arial"/>
        </w:rPr>
      </w:pPr>
    </w:p>
    <w:p w14:paraId="25B28733" w14:textId="77777777" w:rsidR="003620DC" w:rsidRPr="003620DC" w:rsidRDefault="003620DC" w:rsidP="003620DC">
      <w:pPr>
        <w:jc w:val="both"/>
        <w:rPr>
          <w:rFonts w:ascii="Arial" w:hAnsi="Arial" w:cs="Arial"/>
        </w:rPr>
      </w:pPr>
      <w:r w:rsidRPr="003620DC">
        <w:rPr>
          <w:rFonts w:ascii="Arial" w:hAnsi="Arial" w:cs="Arial"/>
        </w:rPr>
        <w:t>7.2.</w:t>
      </w:r>
      <w:r w:rsidRPr="003620DC">
        <w:rPr>
          <w:rFonts w:ascii="Arial" w:hAnsi="Arial" w:cs="Arial"/>
        </w:rPr>
        <w:tab/>
        <w:t>Výklad standardu a metodická podpora</w:t>
      </w:r>
    </w:p>
    <w:p w14:paraId="4CF98339" w14:textId="77777777" w:rsidR="003620DC" w:rsidRPr="003620DC" w:rsidRDefault="003620DC" w:rsidP="003620DC">
      <w:pPr>
        <w:jc w:val="both"/>
        <w:rPr>
          <w:rFonts w:ascii="Arial" w:hAnsi="Arial" w:cs="Arial"/>
        </w:rPr>
      </w:pPr>
      <w:r w:rsidRPr="003620DC">
        <w:rPr>
          <w:rFonts w:ascii="Arial" w:hAnsi="Arial" w:cs="Arial"/>
        </w:rPr>
        <w:t>Výklad standardů kvality PID je oprávněn provádět výhradně objednatel prostřednictvím garanta standardu, který rovněž poskytuje metodickou podporu při jeho uplatňování.</w:t>
      </w:r>
    </w:p>
    <w:p w14:paraId="1B2BF76D" w14:textId="77777777" w:rsidR="003620DC" w:rsidRPr="003620DC" w:rsidRDefault="003620DC" w:rsidP="003620DC">
      <w:pPr>
        <w:jc w:val="both"/>
        <w:rPr>
          <w:rFonts w:ascii="Arial" w:hAnsi="Arial" w:cs="Arial"/>
        </w:rPr>
      </w:pPr>
    </w:p>
    <w:p w14:paraId="2FF07F50" w14:textId="77777777" w:rsidR="003620DC" w:rsidRPr="003620DC" w:rsidRDefault="003620DC" w:rsidP="003620DC">
      <w:pPr>
        <w:jc w:val="both"/>
        <w:rPr>
          <w:ins w:id="64" w:author="Word Document Comparison" w:date="2024-05-27T15:50:00Z" w16du:dateUtc="2024-05-27T13:50:00Z"/>
          <w:rFonts w:ascii="Arial" w:hAnsi="Arial" w:cs="Arial"/>
        </w:rPr>
      </w:pPr>
    </w:p>
    <w:p w14:paraId="00BFE2A6" w14:textId="77777777" w:rsidR="003620DC" w:rsidRPr="003620DC" w:rsidRDefault="003620DC" w:rsidP="003620DC">
      <w:pPr>
        <w:jc w:val="both"/>
        <w:rPr>
          <w:rFonts w:ascii="Arial" w:hAnsi="Arial" w:cs="Arial"/>
        </w:rPr>
      </w:pPr>
      <w:r w:rsidRPr="003620DC">
        <w:rPr>
          <w:rFonts w:ascii="Arial" w:hAnsi="Arial" w:cs="Arial"/>
        </w:rPr>
        <w:t>7.3.</w:t>
      </w:r>
      <w:r w:rsidRPr="003620DC">
        <w:rPr>
          <w:rFonts w:ascii="Arial" w:hAnsi="Arial" w:cs="Arial"/>
        </w:rPr>
        <w:tab/>
        <w:t>Autorizace vozidla pro provoz v PID</w:t>
      </w:r>
    </w:p>
    <w:p w14:paraId="5C66A9CF" w14:textId="77777777" w:rsidR="003620DC" w:rsidRPr="003620DC" w:rsidRDefault="003620DC" w:rsidP="003620DC">
      <w:pPr>
        <w:jc w:val="both"/>
        <w:rPr>
          <w:rFonts w:ascii="Arial" w:hAnsi="Arial" w:cs="Arial"/>
        </w:rPr>
      </w:pPr>
      <w:r w:rsidRPr="003620DC">
        <w:rPr>
          <w:rFonts w:ascii="Arial" w:hAnsi="Arial" w:cs="Arial"/>
        </w:rPr>
        <w:t>Každé vozidlo (nové i starší), které nově vstupuje do služby v rámci systému PID, musí být autorizováno organizátorem IDSK/ROPID. Postup autorizace je následovný:</w:t>
      </w:r>
    </w:p>
    <w:p w14:paraId="698D4A2E" w14:textId="77777777" w:rsidR="003620DC" w:rsidRPr="003620DC" w:rsidRDefault="003620DC" w:rsidP="003620DC">
      <w:pPr>
        <w:jc w:val="both"/>
        <w:rPr>
          <w:rFonts w:ascii="Arial" w:hAnsi="Arial" w:cs="Arial"/>
        </w:rPr>
      </w:pPr>
      <w:r w:rsidRPr="003620DC">
        <w:rPr>
          <w:rFonts w:ascii="Arial" w:hAnsi="Arial" w:cs="Arial"/>
        </w:rPr>
        <w:t>1. Dopravce požádá organizátora IDSK/ROPID o autorizaci vozidla pro provoz v PID prostřednictvím garanta standardů.</w:t>
      </w:r>
    </w:p>
    <w:p w14:paraId="6C63C629" w14:textId="77777777" w:rsidR="003620DC" w:rsidRPr="003620DC" w:rsidRDefault="003620DC" w:rsidP="003620DC">
      <w:pPr>
        <w:jc w:val="both"/>
        <w:rPr>
          <w:rFonts w:ascii="Arial" w:hAnsi="Arial" w:cs="Arial"/>
        </w:rPr>
      </w:pPr>
      <w:r w:rsidRPr="003620DC">
        <w:rPr>
          <w:rFonts w:ascii="Arial" w:hAnsi="Arial" w:cs="Arial"/>
        </w:rPr>
        <w:t>2. Organizátor IDSK/ROPID posoudí soulad vozidla se standardy kvality PID mezikrajských autobusových linek a zdokumentuje stav vozidla.</w:t>
      </w:r>
    </w:p>
    <w:p w14:paraId="6F3C53FF" w14:textId="189E5155" w:rsidR="009C696E" w:rsidRDefault="003620DC" w:rsidP="003620DC">
      <w:pPr>
        <w:jc w:val="both"/>
        <w:rPr>
          <w:rFonts w:ascii="Arial" w:hAnsi="Arial" w:cs="Arial"/>
        </w:rPr>
      </w:pPr>
      <w:r w:rsidRPr="003620DC">
        <w:rPr>
          <w:rFonts w:ascii="Arial" w:hAnsi="Arial" w:cs="Arial"/>
        </w:rPr>
        <w:t>3. Pokud jsou splněny veškeré předepsané podmínky, organizátor IDSK/ROPID autorizuje vozidlo pro provoz v PID (udělí schválení nebo souhlas), přidělí vozidlu evidenční číslo a zanese do systému sledování vozidel</w:t>
      </w:r>
      <w:r w:rsidR="0056462D">
        <w:rPr>
          <w:rFonts w:ascii="Arial" w:hAnsi="Arial" w:cs="Arial"/>
        </w:rPr>
        <w:t>.</w:t>
      </w:r>
    </w:p>
    <w:p w14:paraId="0CA2E60D" w14:textId="77777777" w:rsidR="0056462D" w:rsidRDefault="0056462D" w:rsidP="003620DC">
      <w:pPr>
        <w:jc w:val="both"/>
        <w:rPr>
          <w:rFonts w:ascii="Arial" w:hAnsi="Arial" w:cs="Arial"/>
        </w:rPr>
      </w:pPr>
    </w:p>
    <w:p w14:paraId="08037216" w14:textId="44570A14" w:rsidR="0056462D" w:rsidRPr="0056462D" w:rsidRDefault="0056462D" w:rsidP="003620DC">
      <w:pPr>
        <w:jc w:val="both"/>
        <w:rPr>
          <w:rFonts w:ascii="Arial" w:hAnsi="Arial" w:cs="Arial"/>
          <w:u w:val="single"/>
        </w:rPr>
      </w:pPr>
      <w:r w:rsidRPr="0056462D">
        <w:rPr>
          <w:rFonts w:ascii="Arial" w:hAnsi="Arial" w:cs="Arial"/>
          <w:u w:val="single"/>
        </w:rPr>
        <w:t>8.</w:t>
      </w:r>
      <w:r w:rsidRPr="0056462D">
        <w:rPr>
          <w:rFonts w:ascii="Arial" w:hAnsi="Arial" w:cs="Arial"/>
          <w:u w:val="single"/>
        </w:rPr>
        <w:tab/>
        <w:t>INDIKÁTORY KVALITY</w:t>
      </w:r>
    </w:p>
    <w:tbl>
      <w:tblPr>
        <w:tblW w:w="5087" w:type="pct"/>
        <w:jc w:val="center"/>
        <w:tblCellMar>
          <w:top w:w="28" w:type="dxa"/>
          <w:left w:w="28" w:type="dxa"/>
          <w:bottom w:w="28" w:type="dxa"/>
          <w:right w:w="28" w:type="dxa"/>
        </w:tblCellMar>
        <w:tblLook w:val="0000" w:firstRow="0" w:lastRow="0" w:firstColumn="0" w:lastColumn="0" w:noHBand="0" w:noVBand="0"/>
      </w:tblPr>
      <w:tblGrid>
        <w:gridCol w:w="497"/>
        <w:gridCol w:w="1277"/>
        <w:gridCol w:w="1697"/>
        <w:gridCol w:w="987"/>
        <w:gridCol w:w="706"/>
        <w:gridCol w:w="1177"/>
        <w:gridCol w:w="406"/>
        <w:gridCol w:w="1327"/>
        <w:gridCol w:w="947"/>
        <w:gridCol w:w="406"/>
        <w:gridCol w:w="1707"/>
      </w:tblGrid>
      <w:tr w:rsidR="0056462D" w:rsidRPr="00C358CD" w14:paraId="00BA9FA1" w14:textId="77777777" w:rsidTr="0056462D">
        <w:trPr>
          <w:cantSplit/>
          <w:tblHeader/>
          <w:jc w:val="center"/>
        </w:trPr>
        <w:tc>
          <w:tcPr>
            <w:tcW w:w="1530" w:type="pct"/>
            <w:gridSpan w:val="3"/>
            <w:tcBorders>
              <w:top w:val="single" w:sz="12" w:space="0" w:color="auto"/>
              <w:left w:val="single" w:sz="12" w:space="0" w:color="auto"/>
              <w:bottom w:val="single" w:sz="4" w:space="0" w:color="auto"/>
              <w:right w:val="single" w:sz="4" w:space="0" w:color="auto"/>
            </w:tcBorders>
            <w:shd w:val="clear" w:color="auto" w:fill="E0E0E0"/>
            <w:vAlign w:val="center"/>
          </w:tcPr>
          <w:p w14:paraId="04A35A1B" w14:textId="77777777" w:rsidR="0056462D" w:rsidRPr="00C358CD" w:rsidRDefault="0056462D" w:rsidP="00F504AC">
            <w:pPr>
              <w:jc w:val="center"/>
            </w:pPr>
            <w:r w:rsidRPr="00166CA5">
              <w:rPr>
                <w:b/>
              </w:rPr>
              <w:t>Standard</w:t>
            </w:r>
            <w:r w:rsidRPr="00C358CD">
              <w:t xml:space="preserve"> </w:t>
            </w:r>
            <w:r w:rsidRPr="00166CA5">
              <w:rPr>
                <w:b/>
              </w:rPr>
              <w:t>kvality</w:t>
            </w:r>
          </w:p>
        </w:tc>
        <w:tc>
          <w:tcPr>
            <w:tcW w:w="436" w:type="pct"/>
            <w:vMerge w:val="restart"/>
            <w:tcBorders>
              <w:top w:val="single" w:sz="12" w:space="0" w:color="auto"/>
              <w:left w:val="nil"/>
              <w:bottom w:val="single" w:sz="4" w:space="0" w:color="auto"/>
              <w:right w:val="single" w:sz="4" w:space="0" w:color="auto"/>
            </w:tcBorders>
            <w:shd w:val="clear" w:color="auto" w:fill="E0E0E0"/>
            <w:vAlign w:val="center"/>
          </w:tcPr>
          <w:p w14:paraId="09C47FAD"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Úroveň náročnosti</w:t>
            </w:r>
          </w:p>
        </w:tc>
        <w:tc>
          <w:tcPr>
            <w:tcW w:w="1015" w:type="pct"/>
            <w:gridSpan w:val="3"/>
            <w:tcBorders>
              <w:top w:val="single" w:sz="12" w:space="0" w:color="auto"/>
              <w:left w:val="nil"/>
              <w:bottom w:val="single" w:sz="4" w:space="0" w:color="auto"/>
              <w:right w:val="single" w:sz="4" w:space="0" w:color="auto"/>
            </w:tcBorders>
            <w:shd w:val="clear" w:color="auto" w:fill="E0E0E0"/>
            <w:vAlign w:val="center"/>
          </w:tcPr>
          <w:p w14:paraId="5262B65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Měření</w:t>
            </w:r>
          </w:p>
        </w:tc>
        <w:tc>
          <w:tcPr>
            <w:tcW w:w="584" w:type="pct"/>
            <w:vMerge w:val="restart"/>
            <w:tcBorders>
              <w:top w:val="single" w:sz="12" w:space="0" w:color="auto"/>
              <w:left w:val="nil"/>
              <w:bottom w:val="single" w:sz="4" w:space="0" w:color="auto"/>
              <w:right w:val="single" w:sz="4" w:space="0" w:color="auto"/>
            </w:tcBorders>
            <w:shd w:val="clear" w:color="auto" w:fill="E0E0E0"/>
            <w:vAlign w:val="center"/>
          </w:tcPr>
          <w:p w14:paraId="2FFACF3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Nepřijatelná situace</w:t>
            </w:r>
          </w:p>
        </w:tc>
        <w:tc>
          <w:tcPr>
            <w:tcW w:w="601" w:type="pct"/>
            <w:gridSpan w:val="2"/>
            <w:tcBorders>
              <w:top w:val="single" w:sz="12" w:space="0" w:color="auto"/>
              <w:left w:val="nil"/>
              <w:bottom w:val="single" w:sz="4" w:space="0" w:color="auto"/>
              <w:right w:val="single" w:sz="4" w:space="0" w:color="auto"/>
            </w:tcBorders>
            <w:shd w:val="clear" w:color="auto" w:fill="E0E0E0"/>
            <w:vAlign w:val="center"/>
          </w:tcPr>
          <w:p w14:paraId="43EBA0F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Vyhodnocení</w:t>
            </w:r>
          </w:p>
        </w:tc>
        <w:tc>
          <w:tcPr>
            <w:tcW w:w="835" w:type="pct"/>
            <w:vMerge w:val="restart"/>
            <w:tcBorders>
              <w:top w:val="single" w:sz="12" w:space="0" w:color="auto"/>
              <w:left w:val="nil"/>
              <w:bottom w:val="single" w:sz="4" w:space="0" w:color="auto"/>
              <w:right w:val="single" w:sz="12" w:space="0" w:color="auto"/>
            </w:tcBorders>
            <w:shd w:val="clear" w:color="auto" w:fill="E0E0E0"/>
            <w:vAlign w:val="center"/>
          </w:tcPr>
          <w:p w14:paraId="418AB12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Poznámka/ukazatel</w:t>
            </w:r>
          </w:p>
        </w:tc>
      </w:tr>
      <w:tr w:rsidR="0056462D" w:rsidRPr="00C358CD" w14:paraId="067D6EA2" w14:textId="77777777" w:rsidTr="0056462D">
        <w:trPr>
          <w:cantSplit/>
          <w:tblHeader/>
          <w:jc w:val="center"/>
        </w:trPr>
        <w:tc>
          <w:tcPr>
            <w:tcW w:w="222" w:type="pct"/>
            <w:tcBorders>
              <w:top w:val="single" w:sz="4" w:space="0" w:color="auto"/>
              <w:left w:val="single" w:sz="12" w:space="0" w:color="auto"/>
              <w:bottom w:val="single" w:sz="12" w:space="0" w:color="auto"/>
              <w:right w:val="single" w:sz="4" w:space="0" w:color="auto"/>
            </w:tcBorders>
            <w:shd w:val="clear" w:color="auto" w:fill="E0E0E0"/>
            <w:vAlign w:val="center"/>
          </w:tcPr>
          <w:p w14:paraId="128A8609"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Číslo</w:t>
            </w:r>
          </w:p>
        </w:tc>
        <w:tc>
          <w:tcPr>
            <w:tcW w:w="562" w:type="pct"/>
            <w:tcBorders>
              <w:top w:val="single" w:sz="4" w:space="0" w:color="auto"/>
              <w:left w:val="nil"/>
              <w:bottom w:val="single" w:sz="12" w:space="0" w:color="auto"/>
              <w:right w:val="single" w:sz="4" w:space="0" w:color="auto"/>
            </w:tcBorders>
            <w:shd w:val="clear" w:color="auto" w:fill="E0E0E0"/>
            <w:vAlign w:val="center"/>
          </w:tcPr>
          <w:p w14:paraId="6744B0A1"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Název</w:t>
            </w:r>
          </w:p>
        </w:tc>
        <w:tc>
          <w:tcPr>
            <w:tcW w:w="745" w:type="pct"/>
            <w:tcBorders>
              <w:top w:val="single" w:sz="4" w:space="0" w:color="auto"/>
              <w:left w:val="nil"/>
              <w:bottom w:val="single" w:sz="12" w:space="0" w:color="auto"/>
              <w:right w:val="single" w:sz="4" w:space="0" w:color="auto"/>
            </w:tcBorders>
            <w:shd w:val="clear" w:color="auto" w:fill="E0E0E0"/>
            <w:vAlign w:val="center"/>
          </w:tcPr>
          <w:p w14:paraId="51390005"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Definice</w:t>
            </w:r>
          </w:p>
        </w:tc>
        <w:tc>
          <w:tcPr>
            <w:tcW w:w="436" w:type="pct"/>
            <w:vMerge/>
            <w:tcBorders>
              <w:top w:val="single" w:sz="4" w:space="0" w:color="auto"/>
              <w:left w:val="nil"/>
              <w:bottom w:val="single" w:sz="12" w:space="0" w:color="auto"/>
              <w:right w:val="single" w:sz="4" w:space="0" w:color="auto"/>
            </w:tcBorders>
            <w:shd w:val="clear" w:color="auto" w:fill="E0E0E0"/>
            <w:vAlign w:val="center"/>
          </w:tcPr>
          <w:p w14:paraId="12C294CA" w14:textId="77777777" w:rsidR="0056462D" w:rsidRPr="00C358CD" w:rsidRDefault="0056462D" w:rsidP="00F504AC">
            <w:pPr>
              <w:jc w:val="center"/>
              <w:rPr>
                <w:rFonts w:ascii="Arial" w:hAnsi="Arial" w:cs="Arial"/>
                <w:sz w:val="18"/>
                <w:szCs w:val="18"/>
                <w:lang w:eastAsia="cs-CZ"/>
              </w:rPr>
            </w:pPr>
          </w:p>
        </w:tc>
        <w:tc>
          <w:tcPr>
            <w:tcW w:w="314" w:type="pct"/>
            <w:tcBorders>
              <w:top w:val="single" w:sz="4" w:space="0" w:color="auto"/>
              <w:left w:val="nil"/>
              <w:bottom w:val="single" w:sz="12" w:space="0" w:color="auto"/>
              <w:right w:val="single" w:sz="4" w:space="0" w:color="auto"/>
            </w:tcBorders>
            <w:shd w:val="clear" w:color="auto" w:fill="E0E0E0"/>
            <w:vAlign w:val="center"/>
          </w:tcPr>
          <w:p w14:paraId="4DD2BC1C"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Způsob</w:t>
            </w:r>
          </w:p>
        </w:tc>
        <w:tc>
          <w:tcPr>
            <w:tcW w:w="519" w:type="pct"/>
            <w:tcBorders>
              <w:top w:val="single" w:sz="4" w:space="0" w:color="auto"/>
              <w:left w:val="nil"/>
              <w:bottom w:val="single" w:sz="12" w:space="0" w:color="auto"/>
              <w:right w:val="single" w:sz="4" w:space="0" w:color="auto"/>
            </w:tcBorders>
            <w:shd w:val="clear" w:color="auto" w:fill="E0E0E0"/>
            <w:vAlign w:val="center"/>
          </w:tcPr>
          <w:p w14:paraId="288756E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Rozsah (čtvrtletí)</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6B1D1EB3"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584" w:type="pct"/>
            <w:vMerge/>
            <w:tcBorders>
              <w:top w:val="single" w:sz="4" w:space="0" w:color="auto"/>
              <w:left w:val="nil"/>
              <w:bottom w:val="single" w:sz="12" w:space="0" w:color="auto"/>
              <w:right w:val="single" w:sz="4" w:space="0" w:color="auto"/>
            </w:tcBorders>
            <w:shd w:val="clear" w:color="auto" w:fill="E0E0E0"/>
            <w:vAlign w:val="center"/>
          </w:tcPr>
          <w:p w14:paraId="572FA9DE" w14:textId="77777777" w:rsidR="0056462D" w:rsidRPr="00C358CD" w:rsidRDefault="0056462D" w:rsidP="00F504AC">
            <w:pPr>
              <w:jc w:val="center"/>
              <w:rPr>
                <w:rFonts w:ascii="Arial" w:hAnsi="Arial" w:cs="Arial"/>
                <w:sz w:val="18"/>
                <w:szCs w:val="18"/>
                <w:lang w:eastAsia="cs-CZ"/>
              </w:rPr>
            </w:pPr>
          </w:p>
        </w:tc>
        <w:tc>
          <w:tcPr>
            <w:tcW w:w="419" w:type="pct"/>
            <w:tcBorders>
              <w:top w:val="single" w:sz="4" w:space="0" w:color="auto"/>
              <w:left w:val="nil"/>
              <w:bottom w:val="single" w:sz="12" w:space="0" w:color="auto"/>
              <w:right w:val="single" w:sz="4" w:space="0" w:color="auto"/>
            </w:tcBorders>
            <w:shd w:val="clear" w:color="auto" w:fill="E0E0E0"/>
            <w:vAlign w:val="center"/>
          </w:tcPr>
          <w:p w14:paraId="5A9498C4"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Frekvence</w:t>
            </w:r>
          </w:p>
        </w:tc>
        <w:tc>
          <w:tcPr>
            <w:tcW w:w="183" w:type="pct"/>
            <w:tcBorders>
              <w:top w:val="single" w:sz="4" w:space="0" w:color="auto"/>
              <w:left w:val="nil"/>
              <w:bottom w:val="single" w:sz="12" w:space="0" w:color="auto"/>
              <w:right w:val="single" w:sz="4" w:space="0" w:color="auto"/>
            </w:tcBorders>
            <w:shd w:val="clear" w:color="auto" w:fill="E0E0E0"/>
            <w:vAlign w:val="center"/>
          </w:tcPr>
          <w:p w14:paraId="11B57F5B" w14:textId="77777777" w:rsidR="0056462D" w:rsidRPr="00C358CD" w:rsidRDefault="0056462D" w:rsidP="00F504AC">
            <w:pPr>
              <w:jc w:val="center"/>
              <w:rPr>
                <w:rFonts w:ascii="Arial" w:hAnsi="Arial" w:cs="Arial"/>
                <w:b/>
                <w:bCs/>
                <w:sz w:val="18"/>
                <w:szCs w:val="18"/>
                <w:lang w:eastAsia="cs-CZ"/>
              </w:rPr>
            </w:pPr>
            <w:r w:rsidRPr="00C358CD">
              <w:rPr>
                <w:rFonts w:ascii="Arial" w:hAnsi="Arial" w:cs="Arial"/>
                <w:b/>
                <w:bCs/>
                <w:sz w:val="18"/>
                <w:szCs w:val="18"/>
                <w:lang w:eastAsia="cs-CZ"/>
              </w:rPr>
              <w:t>Kdo</w:t>
            </w:r>
          </w:p>
        </w:tc>
        <w:tc>
          <w:tcPr>
            <w:tcW w:w="835" w:type="pct"/>
            <w:vMerge/>
            <w:tcBorders>
              <w:top w:val="single" w:sz="4" w:space="0" w:color="auto"/>
              <w:left w:val="nil"/>
              <w:bottom w:val="single" w:sz="12" w:space="0" w:color="auto"/>
              <w:right w:val="single" w:sz="12" w:space="0" w:color="auto"/>
            </w:tcBorders>
            <w:shd w:val="clear" w:color="auto" w:fill="E0E0E0"/>
            <w:vAlign w:val="center"/>
          </w:tcPr>
          <w:p w14:paraId="7AE38BF7" w14:textId="77777777" w:rsidR="0056462D" w:rsidRPr="00C358CD" w:rsidRDefault="0056462D" w:rsidP="00F504AC">
            <w:pPr>
              <w:jc w:val="center"/>
              <w:rPr>
                <w:rFonts w:ascii="Arial" w:hAnsi="Arial" w:cs="Arial"/>
                <w:sz w:val="18"/>
                <w:szCs w:val="18"/>
                <w:lang w:eastAsia="cs-CZ"/>
              </w:rPr>
            </w:pPr>
          </w:p>
        </w:tc>
      </w:tr>
      <w:tr w:rsidR="0056462D" w:rsidRPr="00C358CD" w14:paraId="4BC7EDC3" w14:textId="77777777" w:rsidTr="0056462D">
        <w:trPr>
          <w:cantSplit/>
          <w:jc w:val="center"/>
        </w:trPr>
        <w:tc>
          <w:tcPr>
            <w:tcW w:w="222" w:type="pct"/>
            <w:tcBorders>
              <w:top w:val="single" w:sz="12" w:space="0" w:color="auto"/>
              <w:left w:val="single" w:sz="12" w:space="0" w:color="auto"/>
              <w:bottom w:val="single" w:sz="4" w:space="0" w:color="auto"/>
              <w:right w:val="single" w:sz="4" w:space="0" w:color="auto"/>
            </w:tcBorders>
            <w:shd w:val="clear" w:color="auto" w:fill="FFFFFF"/>
          </w:tcPr>
          <w:p w14:paraId="1509DF8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w:t>
            </w:r>
          </w:p>
        </w:tc>
        <w:tc>
          <w:tcPr>
            <w:tcW w:w="562" w:type="pct"/>
            <w:tcBorders>
              <w:top w:val="single" w:sz="12" w:space="0" w:color="auto"/>
              <w:left w:val="nil"/>
              <w:bottom w:val="single" w:sz="4" w:space="0" w:color="auto"/>
              <w:right w:val="single" w:sz="4" w:space="0" w:color="auto"/>
            </w:tcBorders>
          </w:tcPr>
          <w:p w14:paraId="36D1B52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Plnění grafikonu</w:t>
            </w:r>
          </w:p>
        </w:tc>
        <w:tc>
          <w:tcPr>
            <w:tcW w:w="745" w:type="pct"/>
            <w:tcBorders>
              <w:top w:val="single" w:sz="12" w:space="0" w:color="auto"/>
              <w:left w:val="nil"/>
              <w:bottom w:val="single" w:sz="4" w:space="0" w:color="auto"/>
              <w:right w:val="single" w:sz="4" w:space="0" w:color="auto"/>
            </w:tcBorders>
          </w:tcPr>
          <w:p w14:paraId="261F9B5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grafikonem.</w:t>
            </w:r>
          </w:p>
        </w:tc>
        <w:tc>
          <w:tcPr>
            <w:tcW w:w="436" w:type="pct"/>
            <w:tcBorders>
              <w:top w:val="single" w:sz="12" w:space="0" w:color="auto"/>
              <w:left w:val="nil"/>
              <w:bottom w:val="single" w:sz="4" w:space="0" w:color="auto"/>
              <w:right w:val="single" w:sz="4" w:space="0" w:color="auto"/>
            </w:tcBorders>
            <w:shd w:val="clear" w:color="auto" w:fill="FFFFFF"/>
          </w:tcPr>
          <w:p w14:paraId="25965FD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99,90 % </w:t>
            </w:r>
          </w:p>
        </w:tc>
        <w:tc>
          <w:tcPr>
            <w:tcW w:w="314" w:type="pct"/>
            <w:tcBorders>
              <w:top w:val="single" w:sz="12" w:space="0" w:color="auto"/>
              <w:left w:val="nil"/>
              <w:bottom w:val="single" w:sz="4" w:space="0" w:color="auto"/>
              <w:right w:val="single" w:sz="4" w:space="0" w:color="auto"/>
            </w:tcBorders>
            <w:shd w:val="clear" w:color="auto" w:fill="FFFFFF"/>
          </w:tcPr>
          <w:p w14:paraId="14E6DCA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12" w:space="0" w:color="auto"/>
              <w:left w:val="nil"/>
              <w:bottom w:val="single" w:sz="4" w:space="0" w:color="auto"/>
              <w:right w:val="single" w:sz="4" w:space="0" w:color="auto"/>
            </w:tcBorders>
            <w:shd w:val="clear" w:color="auto" w:fill="FFFFFF"/>
          </w:tcPr>
          <w:p w14:paraId="77AA97B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12" w:space="0" w:color="auto"/>
              <w:left w:val="nil"/>
              <w:bottom w:val="single" w:sz="4" w:space="0" w:color="auto"/>
              <w:right w:val="single" w:sz="4" w:space="0" w:color="auto"/>
            </w:tcBorders>
            <w:shd w:val="clear" w:color="auto" w:fill="FFFFFF"/>
          </w:tcPr>
          <w:p w14:paraId="668B9DD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12" w:space="0" w:color="auto"/>
              <w:left w:val="nil"/>
              <w:bottom w:val="single" w:sz="4" w:space="0" w:color="auto"/>
              <w:right w:val="single" w:sz="4" w:space="0" w:color="auto"/>
            </w:tcBorders>
            <w:shd w:val="clear" w:color="auto" w:fill="FFFFFF"/>
          </w:tcPr>
          <w:p w14:paraId="1533819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Neprovedení spoje nebo jeho části, plnění standardu 99,80</w:t>
            </w:r>
            <w:r>
              <w:rPr>
                <w:rFonts w:ascii="Arial" w:hAnsi="Arial" w:cs="Arial"/>
                <w:sz w:val="18"/>
                <w:szCs w:val="18"/>
                <w:lang w:eastAsia="cs-CZ"/>
              </w:rPr>
              <w:t> </w:t>
            </w:r>
            <w:r w:rsidRPr="00C358CD">
              <w:rPr>
                <w:rFonts w:ascii="Arial" w:hAnsi="Arial" w:cs="Arial"/>
                <w:sz w:val="18"/>
                <w:szCs w:val="18"/>
                <w:lang w:eastAsia="cs-CZ"/>
              </w:rPr>
              <w:t>% a níže.</w:t>
            </w:r>
          </w:p>
        </w:tc>
        <w:tc>
          <w:tcPr>
            <w:tcW w:w="419" w:type="pct"/>
            <w:tcBorders>
              <w:top w:val="single" w:sz="12" w:space="0" w:color="auto"/>
              <w:left w:val="nil"/>
              <w:bottom w:val="single" w:sz="4" w:space="0" w:color="auto"/>
              <w:right w:val="single" w:sz="4" w:space="0" w:color="auto"/>
            </w:tcBorders>
            <w:shd w:val="clear" w:color="auto" w:fill="FFFFFF"/>
          </w:tcPr>
          <w:p w14:paraId="73FF96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12" w:space="0" w:color="auto"/>
              <w:left w:val="nil"/>
              <w:bottom w:val="single" w:sz="4" w:space="0" w:color="auto"/>
              <w:right w:val="single" w:sz="4" w:space="0" w:color="auto"/>
            </w:tcBorders>
            <w:shd w:val="clear" w:color="auto" w:fill="FFFFFF"/>
          </w:tcPr>
          <w:p w14:paraId="2F3A0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12" w:space="0" w:color="auto"/>
              <w:left w:val="nil"/>
              <w:bottom w:val="single" w:sz="4" w:space="0" w:color="auto"/>
              <w:right w:val="single" w:sz="12" w:space="0" w:color="auto"/>
            </w:tcBorders>
            <w:shd w:val="clear" w:color="auto" w:fill="FFFFFF"/>
          </w:tcPr>
          <w:p w14:paraId="6115083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zaviněných a nezaviněných prostojů (hlášení dopravce do 9:00 následujícího dne)</w:t>
            </w:r>
          </w:p>
          <w:p w14:paraId="7EE81BA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297A16C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podíl provedených linkových km z</w:t>
            </w:r>
            <w:r>
              <w:rPr>
                <w:rFonts w:ascii="Arial" w:hAnsi="Arial" w:cs="Arial"/>
                <w:sz w:val="18"/>
                <w:szCs w:val="18"/>
                <w:lang w:eastAsia="cs-CZ"/>
              </w:rPr>
              <w:t> </w:t>
            </w:r>
            <w:r w:rsidRPr="00C358CD">
              <w:rPr>
                <w:rFonts w:ascii="Arial" w:hAnsi="Arial" w:cs="Arial"/>
                <w:sz w:val="18"/>
                <w:szCs w:val="18"/>
                <w:lang w:eastAsia="cs-CZ"/>
              </w:rPr>
              <w:t>počtu plánovaných linkových km na městských a příměstských linkách (rozděleno na plnění skutečné a plnění ovlivnitelné dopravcem)</w:t>
            </w:r>
          </w:p>
        </w:tc>
      </w:tr>
      <w:tr w:rsidR="0056462D" w:rsidRPr="00C358CD" w14:paraId="021FD51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FF9312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B2</w:t>
            </w:r>
          </w:p>
        </w:tc>
        <w:tc>
          <w:tcPr>
            <w:tcW w:w="562" w:type="pct"/>
            <w:tcBorders>
              <w:top w:val="nil"/>
              <w:left w:val="nil"/>
              <w:bottom w:val="single" w:sz="4" w:space="0" w:color="auto"/>
              <w:right w:val="single" w:sz="4" w:space="0" w:color="auto"/>
            </w:tcBorders>
            <w:shd w:val="clear" w:color="auto" w:fill="FFFFFF"/>
          </w:tcPr>
          <w:p w14:paraId="25DF5A7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Dodržení kapacity vozidla</w:t>
            </w:r>
          </w:p>
        </w:tc>
        <w:tc>
          <w:tcPr>
            <w:tcW w:w="745" w:type="pct"/>
            <w:tcBorders>
              <w:top w:val="nil"/>
              <w:left w:val="nil"/>
              <w:bottom w:val="single" w:sz="4" w:space="0" w:color="auto"/>
              <w:right w:val="single" w:sz="4" w:space="0" w:color="auto"/>
            </w:tcBorders>
            <w:shd w:val="clear" w:color="auto" w:fill="FFFFFF"/>
          </w:tcPr>
          <w:p w14:paraId="049D808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 je zajišťován po celou dobu a v celé délce vozidlem předepsané nebo vyšší kapacity.</w:t>
            </w:r>
          </w:p>
        </w:tc>
        <w:tc>
          <w:tcPr>
            <w:tcW w:w="436" w:type="pct"/>
            <w:tcBorders>
              <w:top w:val="nil"/>
              <w:left w:val="nil"/>
              <w:bottom w:val="single" w:sz="4" w:space="0" w:color="auto"/>
              <w:right w:val="single" w:sz="4" w:space="0" w:color="auto"/>
            </w:tcBorders>
            <w:shd w:val="clear" w:color="auto" w:fill="FFFFFF"/>
          </w:tcPr>
          <w:p w14:paraId="2957E4C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 xml:space="preserve">0 % </w:t>
            </w:r>
          </w:p>
        </w:tc>
        <w:tc>
          <w:tcPr>
            <w:tcW w:w="314" w:type="pct"/>
            <w:tcBorders>
              <w:top w:val="nil"/>
              <w:left w:val="nil"/>
              <w:bottom w:val="single" w:sz="4" w:space="0" w:color="auto"/>
              <w:right w:val="single" w:sz="4" w:space="0" w:color="auto"/>
            </w:tcBorders>
            <w:shd w:val="clear" w:color="auto" w:fill="FFFFFF"/>
          </w:tcPr>
          <w:p w14:paraId="2BF163B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nil"/>
              <w:left w:val="nil"/>
              <w:bottom w:val="single" w:sz="4" w:space="0" w:color="auto"/>
              <w:right w:val="single" w:sz="4" w:space="0" w:color="auto"/>
            </w:tcBorders>
            <w:shd w:val="clear" w:color="auto" w:fill="FFFFFF"/>
          </w:tcPr>
          <w:p w14:paraId="668A414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0F6778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6A53C41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Snížení kapacity spoje oproti </w:t>
            </w:r>
            <w:r>
              <w:rPr>
                <w:rFonts w:ascii="Arial" w:hAnsi="Arial" w:cs="Arial"/>
                <w:sz w:val="18"/>
                <w:szCs w:val="18"/>
              </w:rPr>
              <w:t>plánu</w:t>
            </w:r>
            <w:r w:rsidRPr="00C358CD">
              <w:rPr>
                <w:rFonts w:ascii="Arial" w:hAnsi="Arial" w:cs="Arial"/>
                <w:sz w:val="18"/>
                <w:szCs w:val="18"/>
              </w:rPr>
              <w:t xml:space="preserve"> nebo dopravnímu opatření.</w:t>
            </w:r>
          </w:p>
        </w:tc>
        <w:tc>
          <w:tcPr>
            <w:tcW w:w="419" w:type="pct"/>
            <w:tcBorders>
              <w:top w:val="nil"/>
              <w:left w:val="nil"/>
              <w:bottom w:val="single" w:sz="4" w:space="0" w:color="auto"/>
              <w:right w:val="single" w:sz="4" w:space="0" w:color="auto"/>
            </w:tcBorders>
            <w:shd w:val="clear" w:color="auto" w:fill="FFFFFF"/>
          </w:tcPr>
          <w:p w14:paraId="2A95941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75F475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2D40C0A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kapacity (hlášení dopravce do 9:00 následujícího dne)</w:t>
            </w:r>
          </w:p>
          <w:p w14:paraId="282B9DA9" w14:textId="77777777" w:rsidR="0056462D" w:rsidRPr="00C358CD" w:rsidRDefault="0056462D" w:rsidP="00F504AC">
            <w:pPr>
              <w:pStyle w:val="Zkladntext2"/>
              <w:rPr>
                <w:szCs w:val="18"/>
                <w:lang w:eastAsia="cs-CZ"/>
              </w:rPr>
            </w:pPr>
            <w:r w:rsidRPr="00C358CD">
              <w:rPr>
                <w:szCs w:val="18"/>
                <w:lang w:eastAsia="cs-CZ"/>
              </w:rPr>
              <w:t>- namátkové měření při kontrolní činnosti</w:t>
            </w:r>
          </w:p>
          <w:p w14:paraId="2C4C31D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 (</w:t>
            </w:r>
            <w:r>
              <w:rPr>
                <w:rFonts w:ascii="Arial" w:hAnsi="Arial" w:cs="Arial"/>
                <w:sz w:val="18"/>
                <w:szCs w:val="18"/>
                <w:lang w:eastAsia="cs-CZ"/>
              </w:rPr>
              <w:t>Mn, Md, Md+, Sd, Sd+, Kb, Kb+</w:t>
            </w:r>
            <w:r w:rsidRPr="00C358CD">
              <w:rPr>
                <w:rFonts w:ascii="Arial" w:hAnsi="Arial" w:cs="Arial"/>
                <w:sz w:val="18"/>
                <w:szCs w:val="18"/>
                <w:lang w:eastAsia="cs-CZ"/>
              </w:rPr>
              <w:t>)</w:t>
            </w:r>
          </w:p>
        </w:tc>
      </w:tr>
      <w:tr w:rsidR="0056462D" w:rsidRPr="00C358CD" w14:paraId="4BD3C4F3"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A3F06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B4</w:t>
            </w:r>
          </w:p>
        </w:tc>
        <w:tc>
          <w:tcPr>
            <w:tcW w:w="562" w:type="pct"/>
            <w:tcBorders>
              <w:top w:val="single" w:sz="4" w:space="0" w:color="auto"/>
              <w:left w:val="nil"/>
              <w:bottom w:val="single" w:sz="4" w:space="0" w:color="auto"/>
              <w:right w:val="single" w:sz="4" w:space="0" w:color="auto"/>
            </w:tcBorders>
            <w:shd w:val="clear" w:color="auto" w:fill="FFFFFF"/>
          </w:tcPr>
          <w:p w14:paraId="7EE6AEC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Garance bezbariérových spojů</w:t>
            </w:r>
          </w:p>
        </w:tc>
        <w:tc>
          <w:tcPr>
            <w:tcW w:w="745" w:type="pct"/>
            <w:tcBorders>
              <w:top w:val="single" w:sz="4" w:space="0" w:color="auto"/>
              <w:left w:val="nil"/>
              <w:bottom w:val="single" w:sz="4" w:space="0" w:color="auto"/>
              <w:right w:val="single" w:sz="4" w:space="0" w:color="auto"/>
            </w:tcBorders>
          </w:tcPr>
          <w:p w14:paraId="72CD2DE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Spoje, vyznačené v jízdním řádu mezinárodním symbolem pro přepravu osob na vozíku pro invalidy (garantované spoje), jsou zajištěny po celou dobu a v celé délce bezbariérově přístupným vozidlem.</w:t>
            </w:r>
          </w:p>
        </w:tc>
        <w:tc>
          <w:tcPr>
            <w:tcW w:w="436" w:type="pct"/>
            <w:tcBorders>
              <w:top w:val="single" w:sz="4" w:space="0" w:color="auto"/>
              <w:left w:val="single" w:sz="4" w:space="0" w:color="auto"/>
              <w:bottom w:val="single" w:sz="4" w:space="0" w:color="auto"/>
              <w:right w:val="single" w:sz="4" w:space="0" w:color="auto"/>
            </w:tcBorders>
            <w:shd w:val="clear" w:color="auto" w:fill="FFFFFF"/>
          </w:tcPr>
          <w:p w14:paraId="4467477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99,</w:t>
            </w:r>
            <w:r>
              <w:rPr>
                <w:rFonts w:ascii="Arial" w:hAnsi="Arial" w:cs="Arial"/>
                <w:sz w:val="18"/>
                <w:szCs w:val="18"/>
                <w:lang w:eastAsia="cs-CZ"/>
              </w:rPr>
              <w:t>0</w:t>
            </w:r>
            <w:r w:rsidRPr="00C358CD">
              <w:rPr>
                <w:rFonts w:ascii="Arial" w:hAnsi="Arial" w:cs="Arial"/>
                <w:sz w:val="18"/>
                <w:szCs w:val="18"/>
                <w:lang w:eastAsia="cs-CZ"/>
              </w:rPr>
              <w:t>0 %</w:t>
            </w:r>
          </w:p>
        </w:tc>
        <w:tc>
          <w:tcPr>
            <w:tcW w:w="314" w:type="pct"/>
            <w:tcBorders>
              <w:top w:val="single" w:sz="4" w:space="0" w:color="auto"/>
              <w:left w:val="nil"/>
              <w:bottom w:val="single" w:sz="4" w:space="0" w:color="auto"/>
              <w:right w:val="single" w:sz="4" w:space="0" w:color="auto"/>
            </w:tcBorders>
            <w:shd w:val="clear" w:color="auto" w:fill="FFFFFF"/>
          </w:tcPr>
          <w:p w14:paraId="492CA75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11DC1E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single" w:sz="4" w:space="0" w:color="auto"/>
              <w:left w:val="nil"/>
              <w:bottom w:val="single" w:sz="4" w:space="0" w:color="auto"/>
              <w:right w:val="single" w:sz="4" w:space="0" w:color="auto"/>
            </w:tcBorders>
            <w:shd w:val="clear" w:color="auto" w:fill="FFFFFF"/>
          </w:tcPr>
          <w:p w14:paraId="7DA38A7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0603B3C7" w14:textId="77777777" w:rsidR="0056462D" w:rsidRPr="00C358CD" w:rsidRDefault="0056462D" w:rsidP="00F504AC">
            <w:pPr>
              <w:rPr>
                <w:rFonts w:ascii="Arial" w:hAnsi="Arial" w:cs="Arial"/>
                <w:sz w:val="18"/>
                <w:szCs w:val="18"/>
              </w:rPr>
            </w:pPr>
            <w:r w:rsidRPr="00C358CD">
              <w:rPr>
                <w:rFonts w:ascii="Arial" w:hAnsi="Arial" w:cs="Arial"/>
                <w:sz w:val="18"/>
                <w:szCs w:val="18"/>
              </w:rPr>
              <w:t xml:space="preserve">- nedodržení garance bezbariérových spojů </w:t>
            </w:r>
          </w:p>
          <w:p w14:paraId="571483C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na spoj je vypraveno vozidlo s nefunkční nájezdovou plošinou</w:t>
            </w:r>
          </w:p>
        </w:tc>
        <w:tc>
          <w:tcPr>
            <w:tcW w:w="419" w:type="pct"/>
            <w:tcBorders>
              <w:top w:val="single" w:sz="4" w:space="0" w:color="auto"/>
              <w:left w:val="nil"/>
              <w:bottom w:val="single" w:sz="4" w:space="0" w:color="auto"/>
              <w:right w:val="single" w:sz="4" w:space="0" w:color="auto"/>
            </w:tcBorders>
            <w:shd w:val="clear" w:color="auto" w:fill="FFFFFF"/>
          </w:tcPr>
          <w:p w14:paraId="491042C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FDDE1A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shd w:val="clear" w:color="auto" w:fill="FFFFFF"/>
          </w:tcPr>
          <w:p w14:paraId="4E274B1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průběžné sledování změn (hlášení dopravce do 9:00 následujícího dne)</w:t>
            </w:r>
          </w:p>
          <w:p w14:paraId="54798A4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namátkové měření při kontrolní činnosti</w:t>
            </w:r>
          </w:p>
          <w:p w14:paraId="55B9969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w:t>
            </w:r>
            <w:r w:rsidRPr="00C358CD">
              <w:rPr>
                <w:rFonts w:ascii="Arial" w:hAnsi="Arial" w:cs="Arial"/>
                <w:b/>
                <w:bCs/>
                <w:sz w:val="18"/>
                <w:szCs w:val="18"/>
                <w:lang w:eastAsia="cs-CZ"/>
              </w:rPr>
              <w:t>ukazatel:</w:t>
            </w:r>
            <w:r w:rsidRPr="00C358CD">
              <w:rPr>
                <w:rFonts w:ascii="Arial" w:hAnsi="Arial" w:cs="Arial"/>
                <w:sz w:val="18"/>
                <w:szCs w:val="18"/>
                <w:lang w:eastAsia="cs-CZ"/>
              </w:rPr>
              <w:t xml:space="preserve"> procento plnění linkových km dle předepsaného typu vozidla</w:t>
            </w:r>
          </w:p>
        </w:tc>
      </w:tr>
      <w:tr w:rsidR="0056462D" w:rsidRPr="00C358CD" w14:paraId="6BBB5077"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163775C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B5</w:t>
            </w:r>
          </w:p>
        </w:tc>
        <w:tc>
          <w:tcPr>
            <w:tcW w:w="562" w:type="pct"/>
            <w:tcBorders>
              <w:top w:val="single" w:sz="4" w:space="0" w:color="auto"/>
              <w:left w:val="nil"/>
              <w:bottom w:val="single" w:sz="4" w:space="0" w:color="auto"/>
              <w:right w:val="single" w:sz="4" w:space="0" w:color="auto"/>
            </w:tcBorders>
            <w:shd w:val="clear" w:color="auto" w:fill="FFFFFF"/>
          </w:tcPr>
          <w:p w14:paraId="68AECC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Obsloužení zastávek</w:t>
            </w:r>
          </w:p>
        </w:tc>
        <w:tc>
          <w:tcPr>
            <w:tcW w:w="745" w:type="pct"/>
            <w:tcBorders>
              <w:top w:val="single" w:sz="4" w:space="0" w:color="auto"/>
              <w:left w:val="nil"/>
              <w:bottom w:val="single" w:sz="4" w:space="0" w:color="auto"/>
              <w:right w:val="single" w:sz="4" w:space="0" w:color="auto"/>
            </w:tcBorders>
          </w:tcPr>
          <w:p w14:paraId="14EB2FD2"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Vozidlo obsluhuje zastávky určené pro daný spoj. Cestujícím je umožněn (časově i místně) bezproblémový výstup / nástup, pokud to provozní situace umožňuje</w:t>
            </w:r>
            <w:r>
              <w:rPr>
                <w:rFonts w:ascii="Arial" w:hAnsi="Arial" w:cs="Arial"/>
                <w:sz w:val="18"/>
                <w:szCs w:val="18"/>
                <w:lang w:eastAsia="cs-CZ"/>
              </w:rPr>
              <w:t>,</w:t>
            </w:r>
            <w:r w:rsidRPr="00C358CD">
              <w:rPr>
                <w:rFonts w:ascii="Arial" w:hAnsi="Arial" w:cs="Arial"/>
                <w:sz w:val="18"/>
                <w:szCs w:val="18"/>
                <w:lang w:eastAsia="cs-CZ"/>
              </w:rPr>
              <w:t xml:space="preserve"> a to včetně osob s omezenou schopností pohybu a orientace. V zastávkách na znamení </w:t>
            </w:r>
            <w:r w:rsidRPr="00C358CD">
              <w:rPr>
                <w:rFonts w:ascii="Arial" w:hAnsi="Arial" w:cs="Arial"/>
                <w:sz w:val="18"/>
                <w:szCs w:val="18"/>
              </w:rPr>
              <w:t>zajistí dopravce zastavení vozidla, nachází</w:t>
            </w:r>
            <w:r>
              <w:rPr>
                <w:rFonts w:ascii="Arial" w:hAnsi="Arial" w:cs="Arial"/>
                <w:sz w:val="18"/>
                <w:szCs w:val="18"/>
              </w:rPr>
              <w:noBreakHyphen/>
            </w:r>
            <w:r w:rsidRPr="00C358CD">
              <w:rPr>
                <w:rFonts w:ascii="Arial" w:hAnsi="Arial" w:cs="Arial"/>
                <w:sz w:val="18"/>
                <w:szCs w:val="18"/>
              </w:rPr>
              <w:t xml:space="preserve">li se viditelně </w:t>
            </w:r>
            <w:r>
              <w:rPr>
                <w:rFonts w:ascii="Arial" w:hAnsi="Arial" w:cs="Arial"/>
                <w:sz w:val="18"/>
                <w:szCs w:val="18"/>
              </w:rPr>
              <w:br/>
            </w:r>
            <w:r w:rsidRPr="00C358CD">
              <w:rPr>
                <w:rFonts w:ascii="Arial" w:hAnsi="Arial" w:cs="Arial"/>
                <w:sz w:val="18"/>
                <w:szCs w:val="18"/>
              </w:rPr>
              <w:t>v prostoru zastávky jedna nebo více osob nebo zastavilo</w:t>
            </w:r>
            <w:r>
              <w:rPr>
                <w:rFonts w:ascii="Arial" w:hAnsi="Arial" w:cs="Arial"/>
                <w:sz w:val="18"/>
                <w:szCs w:val="18"/>
              </w:rPr>
              <w:noBreakHyphen/>
            </w:r>
            <w:r w:rsidRPr="00C358CD">
              <w:rPr>
                <w:rFonts w:ascii="Arial" w:hAnsi="Arial" w:cs="Arial"/>
                <w:sz w:val="18"/>
                <w:szCs w:val="18"/>
              </w:rPr>
              <w:t xml:space="preserve">li již </w:t>
            </w:r>
            <w:r>
              <w:rPr>
                <w:rFonts w:ascii="Arial" w:hAnsi="Arial" w:cs="Arial"/>
                <w:sz w:val="18"/>
                <w:szCs w:val="18"/>
              </w:rPr>
              <w:br/>
            </w:r>
            <w:r w:rsidRPr="00C358CD">
              <w:rPr>
                <w:rFonts w:ascii="Arial" w:hAnsi="Arial" w:cs="Arial"/>
                <w:sz w:val="18"/>
                <w:szCs w:val="18"/>
              </w:rPr>
              <w:t>v prostoru zastávky jiné vozidlo nebo použije-li cestující ve vozidle vnitřní signalizaci nebo nejsou-li ve vozidle hlášeny zastávky.</w:t>
            </w:r>
          </w:p>
        </w:tc>
        <w:tc>
          <w:tcPr>
            <w:tcW w:w="436" w:type="pct"/>
            <w:tcBorders>
              <w:top w:val="single" w:sz="4" w:space="0" w:color="auto"/>
              <w:left w:val="nil"/>
              <w:bottom w:val="single" w:sz="4" w:space="0" w:color="auto"/>
              <w:right w:val="single" w:sz="4" w:space="0" w:color="auto"/>
            </w:tcBorders>
            <w:shd w:val="clear" w:color="auto" w:fill="FFFFFF"/>
          </w:tcPr>
          <w:p w14:paraId="1D964DE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2A375CC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28EE16A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50E8DE6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10A859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2574CB90"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vynechání a neobsloužení zastávky</w:t>
            </w:r>
          </w:p>
          <w:p w14:paraId="0CB208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bezdůvodné sjetí z trasy či neodbavení cestujících</w:t>
            </w:r>
          </w:p>
        </w:tc>
        <w:tc>
          <w:tcPr>
            <w:tcW w:w="419" w:type="pct"/>
            <w:tcBorders>
              <w:top w:val="single" w:sz="4" w:space="0" w:color="auto"/>
              <w:left w:val="nil"/>
              <w:bottom w:val="single" w:sz="4" w:space="0" w:color="auto"/>
              <w:right w:val="single" w:sz="4" w:space="0" w:color="auto"/>
            </w:tcBorders>
            <w:shd w:val="clear" w:color="auto" w:fill="FFFFFF"/>
          </w:tcPr>
          <w:p w14:paraId="250041F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15EEF0DB"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0A9AB26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neobsloužených zastávek z celkového počtu provedených kontrol</w:t>
            </w:r>
          </w:p>
        </w:tc>
      </w:tr>
      <w:tr w:rsidR="0056462D" w:rsidRPr="00C358CD" w14:paraId="3E3A221A"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0C0ADBC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B7</w:t>
            </w:r>
          </w:p>
        </w:tc>
        <w:tc>
          <w:tcPr>
            <w:tcW w:w="562" w:type="pct"/>
            <w:tcBorders>
              <w:top w:val="single" w:sz="4" w:space="0" w:color="auto"/>
              <w:left w:val="nil"/>
              <w:bottom w:val="single" w:sz="4" w:space="0" w:color="auto"/>
              <w:right w:val="single" w:sz="4" w:space="0" w:color="auto"/>
            </w:tcBorders>
            <w:shd w:val="clear" w:color="auto" w:fill="FFFFFF"/>
          </w:tcPr>
          <w:p w14:paraId="179DD5D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Prodej jízdenek</w:t>
            </w:r>
          </w:p>
        </w:tc>
        <w:tc>
          <w:tcPr>
            <w:tcW w:w="745" w:type="pct"/>
            <w:tcBorders>
              <w:top w:val="single" w:sz="4" w:space="0" w:color="auto"/>
              <w:left w:val="nil"/>
              <w:bottom w:val="single" w:sz="4" w:space="0" w:color="auto"/>
              <w:right w:val="single" w:sz="4" w:space="0" w:color="auto"/>
            </w:tcBorders>
          </w:tcPr>
          <w:p w14:paraId="1D2107E0" w14:textId="77777777" w:rsidR="0056462D" w:rsidRPr="00C358CD" w:rsidRDefault="0056462D" w:rsidP="00F504AC">
            <w:pPr>
              <w:rPr>
                <w:rFonts w:ascii="Arial" w:hAnsi="Arial" w:cs="Arial"/>
                <w:sz w:val="18"/>
                <w:szCs w:val="18"/>
                <w:lang w:eastAsia="cs-CZ"/>
              </w:rPr>
            </w:pPr>
            <w:r>
              <w:rPr>
                <w:rFonts w:ascii="Arial" w:hAnsi="Arial" w:cs="Arial"/>
                <w:sz w:val="18"/>
                <w:szCs w:val="18"/>
              </w:rPr>
              <w:t>Na území Středočeského kraje a Prahy ř</w:t>
            </w:r>
            <w:r w:rsidRPr="00C358CD">
              <w:rPr>
                <w:rFonts w:ascii="Arial" w:hAnsi="Arial" w:cs="Arial"/>
                <w:sz w:val="18"/>
                <w:szCs w:val="18"/>
              </w:rPr>
              <w:t>idič prodává jízdenky v souladu se SPP PID a Tarifem PID. Platné jízdenky vydává jako protihodnotu k předané hotovosti cestujícími (přiměřená hotovost ve smyslu SPP PID). Řidič také důsledně kontroluje tarifní kázeň cestujících (platnost předložených jízdních dokladů).</w:t>
            </w:r>
          </w:p>
        </w:tc>
        <w:tc>
          <w:tcPr>
            <w:tcW w:w="436" w:type="pct"/>
            <w:tcBorders>
              <w:top w:val="single" w:sz="4" w:space="0" w:color="auto"/>
              <w:left w:val="nil"/>
              <w:bottom w:val="single" w:sz="4" w:space="0" w:color="auto"/>
              <w:right w:val="single" w:sz="4" w:space="0" w:color="auto"/>
            </w:tcBorders>
            <w:shd w:val="clear" w:color="auto" w:fill="FFFFFF"/>
          </w:tcPr>
          <w:p w14:paraId="1737D86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5475612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61BD8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55051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55659DB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36614529" w14:textId="77777777" w:rsidR="0056462D" w:rsidRPr="00C358CD" w:rsidRDefault="0056462D" w:rsidP="00F504AC">
            <w:pPr>
              <w:pStyle w:val="Zkladntext2"/>
              <w:rPr>
                <w:szCs w:val="18"/>
              </w:rPr>
            </w:pPr>
            <w:r w:rsidRPr="00C358CD">
              <w:rPr>
                <w:szCs w:val="18"/>
              </w:rPr>
              <w:t>- nevydání jízdenky při převzetí hotovosti</w:t>
            </w:r>
          </w:p>
          <w:p w14:paraId="4CA70624" w14:textId="77777777" w:rsidR="0056462D" w:rsidRPr="00C358CD" w:rsidRDefault="0056462D" w:rsidP="00F504AC">
            <w:pPr>
              <w:pStyle w:val="Zkladntext2"/>
              <w:rPr>
                <w:szCs w:val="18"/>
              </w:rPr>
            </w:pPr>
            <w:r w:rsidRPr="00C358CD">
              <w:rPr>
                <w:szCs w:val="18"/>
              </w:rPr>
              <w:t>- vydání neplatné jízdenky</w:t>
            </w:r>
          </w:p>
          <w:p w14:paraId="3EA381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stanovená kontrola jízdních dokladů není prováděna</w:t>
            </w:r>
          </w:p>
        </w:tc>
        <w:tc>
          <w:tcPr>
            <w:tcW w:w="419" w:type="pct"/>
            <w:tcBorders>
              <w:top w:val="single" w:sz="4" w:space="0" w:color="auto"/>
              <w:left w:val="nil"/>
              <w:bottom w:val="single" w:sz="4" w:space="0" w:color="auto"/>
              <w:right w:val="single" w:sz="4" w:space="0" w:color="auto"/>
            </w:tcBorders>
            <w:shd w:val="clear" w:color="auto" w:fill="FFFFFF"/>
          </w:tcPr>
          <w:p w14:paraId="21ACC17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7B87505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1211BF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z celkového počtu provedených kontrol</w:t>
            </w:r>
          </w:p>
        </w:tc>
      </w:tr>
      <w:tr w:rsidR="0056462D" w:rsidRPr="00C358CD" w14:paraId="2A25D80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73B1DB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B8</w:t>
            </w:r>
          </w:p>
        </w:tc>
        <w:tc>
          <w:tcPr>
            <w:tcW w:w="562" w:type="pct"/>
            <w:tcBorders>
              <w:top w:val="nil"/>
              <w:left w:val="nil"/>
              <w:bottom w:val="single" w:sz="4" w:space="0" w:color="auto"/>
              <w:right w:val="single" w:sz="4" w:space="0" w:color="auto"/>
            </w:tcBorders>
          </w:tcPr>
          <w:p w14:paraId="11EF6F9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Funkčnost odbavovacího zařízení</w:t>
            </w:r>
          </w:p>
        </w:tc>
        <w:tc>
          <w:tcPr>
            <w:tcW w:w="745" w:type="pct"/>
            <w:tcBorders>
              <w:top w:val="nil"/>
              <w:left w:val="nil"/>
              <w:bottom w:val="single" w:sz="4" w:space="0" w:color="auto"/>
              <w:right w:val="single" w:sz="4" w:space="0" w:color="auto"/>
            </w:tcBorders>
          </w:tcPr>
          <w:p w14:paraId="2997B3BE" w14:textId="77777777" w:rsidR="0056462D" w:rsidRPr="00C358CD" w:rsidRDefault="0056462D" w:rsidP="00F504AC">
            <w:pPr>
              <w:rPr>
                <w:rFonts w:ascii="Arial" w:hAnsi="Arial" w:cs="Arial"/>
                <w:sz w:val="18"/>
                <w:szCs w:val="18"/>
              </w:rPr>
            </w:pPr>
            <w:r w:rsidRPr="00C358CD">
              <w:rPr>
                <w:rFonts w:ascii="Arial" w:hAnsi="Arial" w:cs="Arial"/>
                <w:sz w:val="18"/>
                <w:szCs w:val="18"/>
              </w:rPr>
              <w:t>Odbavovací zařízení ve vozidle (pokladna, označovače) je plně funkční. V odbavovacím zařízení je použito správných náležitostí (papír, páska).</w:t>
            </w:r>
          </w:p>
        </w:tc>
        <w:tc>
          <w:tcPr>
            <w:tcW w:w="436" w:type="pct"/>
            <w:tcBorders>
              <w:top w:val="nil"/>
              <w:left w:val="nil"/>
              <w:bottom w:val="single" w:sz="4" w:space="0" w:color="auto"/>
              <w:right w:val="single" w:sz="4" w:space="0" w:color="auto"/>
            </w:tcBorders>
            <w:shd w:val="clear" w:color="auto" w:fill="FFFFFF"/>
          </w:tcPr>
          <w:p w14:paraId="3BD73DFD" w14:textId="77777777" w:rsidR="0056462D" w:rsidRPr="00C358CD" w:rsidRDefault="0056462D" w:rsidP="00F504AC">
            <w:pPr>
              <w:jc w:val="center"/>
              <w:rPr>
                <w:rFonts w:ascii="Arial" w:hAnsi="Arial" w:cs="Arial"/>
                <w:sz w:val="18"/>
                <w:szCs w:val="18"/>
              </w:rPr>
            </w:pPr>
            <w:r w:rsidRPr="00C358CD">
              <w:rPr>
                <w:rFonts w:ascii="Arial" w:hAnsi="Arial" w:cs="Arial"/>
                <w:sz w:val="18"/>
                <w:szCs w:val="18"/>
              </w:rPr>
              <w:t>95 %</w:t>
            </w:r>
          </w:p>
        </w:tc>
        <w:tc>
          <w:tcPr>
            <w:tcW w:w="314" w:type="pct"/>
            <w:tcBorders>
              <w:top w:val="nil"/>
              <w:left w:val="nil"/>
              <w:bottom w:val="single" w:sz="4" w:space="0" w:color="auto"/>
              <w:right w:val="single" w:sz="4" w:space="0" w:color="auto"/>
            </w:tcBorders>
            <w:shd w:val="clear" w:color="auto" w:fill="FFFFFF"/>
          </w:tcPr>
          <w:p w14:paraId="4B71F5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DD3651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1D9197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60B3A1D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66553968" w14:textId="77777777" w:rsidR="0056462D" w:rsidRPr="00C358CD" w:rsidRDefault="0056462D" w:rsidP="00F504AC">
            <w:pPr>
              <w:pStyle w:val="Zkladntext2"/>
              <w:rPr>
                <w:szCs w:val="18"/>
              </w:rPr>
            </w:pPr>
            <w:r w:rsidRPr="00C358CD">
              <w:rPr>
                <w:szCs w:val="18"/>
              </w:rPr>
              <w:t xml:space="preserve">- nefunkční odbavovací zařízení nebo jeho část (řidičem nenahlášené či po uplynutí doby od nahlášení řidičem do včasné výměny vozidla – </w:t>
            </w:r>
            <w:r>
              <w:rPr>
                <w:szCs w:val="18"/>
              </w:rPr>
              <w:t>9</w:t>
            </w:r>
            <w:r w:rsidRPr="00C358CD">
              <w:rPr>
                <w:szCs w:val="18"/>
              </w:rPr>
              <w:t>0 min)</w:t>
            </w:r>
          </w:p>
          <w:p w14:paraId="6E88255E" w14:textId="77777777" w:rsidR="0056462D" w:rsidRPr="00C358CD" w:rsidRDefault="0056462D" w:rsidP="00F504AC">
            <w:pPr>
              <w:pStyle w:val="Zkladntext2"/>
              <w:rPr>
                <w:szCs w:val="18"/>
              </w:rPr>
            </w:pPr>
            <w:r w:rsidRPr="00C358CD">
              <w:rPr>
                <w:szCs w:val="18"/>
              </w:rPr>
              <w:t>- chyb</w:t>
            </w:r>
            <w:r>
              <w:rPr>
                <w:szCs w:val="18"/>
              </w:rPr>
              <w:t>ně fungující označovače mající v</w:t>
            </w:r>
            <w:r w:rsidRPr="00C358CD">
              <w:rPr>
                <w:szCs w:val="18"/>
              </w:rPr>
              <w:t xml:space="preserve">liv na </w:t>
            </w:r>
            <w:r>
              <w:rPr>
                <w:szCs w:val="18"/>
              </w:rPr>
              <w:t xml:space="preserve">posouzení </w:t>
            </w:r>
            <w:r w:rsidRPr="00C358CD">
              <w:rPr>
                <w:szCs w:val="18"/>
              </w:rPr>
              <w:t>platnost</w:t>
            </w:r>
            <w:r>
              <w:rPr>
                <w:szCs w:val="18"/>
              </w:rPr>
              <w:t>i</w:t>
            </w:r>
            <w:r w:rsidRPr="00C358CD">
              <w:rPr>
                <w:szCs w:val="18"/>
              </w:rPr>
              <w:t xml:space="preserve"> označené jízdenky</w:t>
            </w:r>
          </w:p>
          <w:p w14:paraId="780E7823" w14:textId="77777777" w:rsidR="0056462D" w:rsidRPr="00C358CD" w:rsidRDefault="0056462D" w:rsidP="00F504AC">
            <w:pPr>
              <w:pStyle w:val="Zkladntext2"/>
              <w:rPr>
                <w:szCs w:val="18"/>
              </w:rPr>
            </w:pPr>
            <w:r w:rsidRPr="00C358CD">
              <w:rPr>
                <w:szCs w:val="18"/>
              </w:rPr>
              <w:t>- více než 50 % nefunkčních označovačů</w:t>
            </w:r>
          </w:p>
          <w:p w14:paraId="5E23D39E" w14:textId="77777777" w:rsidR="0056462D" w:rsidRPr="00C358CD" w:rsidRDefault="0056462D" w:rsidP="00F504AC">
            <w:pPr>
              <w:pStyle w:val="Zkladntext2"/>
              <w:rPr>
                <w:szCs w:val="18"/>
              </w:rPr>
            </w:pPr>
            <w:r w:rsidRPr="00C358CD">
              <w:rPr>
                <w:szCs w:val="18"/>
              </w:rPr>
              <w:t>- použití nesprávné barvy pásky v označovači</w:t>
            </w:r>
          </w:p>
          <w:p w14:paraId="1F7A4CCF" w14:textId="77777777" w:rsidR="0056462D" w:rsidRPr="00C358CD" w:rsidRDefault="0056462D" w:rsidP="00F504AC">
            <w:pPr>
              <w:pStyle w:val="Zkladntext2"/>
              <w:rPr>
                <w:szCs w:val="18"/>
              </w:rPr>
            </w:pPr>
            <w:r w:rsidRPr="00C358CD">
              <w:rPr>
                <w:szCs w:val="18"/>
              </w:rPr>
              <w:t>- použití neschváleného papí</w:t>
            </w:r>
            <w:r>
              <w:rPr>
                <w:szCs w:val="18"/>
              </w:rPr>
              <w:t>ru v zařízení na výdej jízdenek</w:t>
            </w:r>
          </w:p>
        </w:tc>
        <w:tc>
          <w:tcPr>
            <w:tcW w:w="419" w:type="pct"/>
            <w:tcBorders>
              <w:top w:val="nil"/>
              <w:left w:val="nil"/>
              <w:bottom w:val="single" w:sz="4" w:space="0" w:color="auto"/>
              <w:right w:val="single" w:sz="4" w:space="0" w:color="auto"/>
            </w:tcBorders>
            <w:shd w:val="clear" w:color="auto" w:fill="FFFFFF"/>
          </w:tcPr>
          <w:p w14:paraId="31E1771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31A1A72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21969D8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9DDE44C"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08DE314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B9</w:t>
            </w:r>
          </w:p>
        </w:tc>
        <w:tc>
          <w:tcPr>
            <w:tcW w:w="562" w:type="pct"/>
            <w:tcBorders>
              <w:top w:val="nil"/>
              <w:left w:val="nil"/>
              <w:bottom w:val="single" w:sz="4" w:space="0" w:color="auto"/>
              <w:right w:val="single" w:sz="4" w:space="0" w:color="auto"/>
            </w:tcBorders>
          </w:tcPr>
          <w:p w14:paraId="4F165B3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ve vozidlech</w:t>
            </w:r>
          </w:p>
        </w:tc>
        <w:tc>
          <w:tcPr>
            <w:tcW w:w="745" w:type="pct"/>
            <w:tcBorders>
              <w:top w:val="nil"/>
              <w:left w:val="nil"/>
              <w:bottom w:val="single" w:sz="4" w:space="0" w:color="auto"/>
              <w:right w:val="single" w:sz="4" w:space="0" w:color="auto"/>
            </w:tcBorders>
          </w:tcPr>
          <w:p w14:paraId="27B6640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Informace ve vozidle (vně i uvnitř) </w:t>
            </w:r>
            <w:r>
              <w:rPr>
                <w:rFonts w:ascii="Arial" w:hAnsi="Arial" w:cs="Arial"/>
                <w:sz w:val="18"/>
                <w:szCs w:val="18"/>
                <w:lang w:eastAsia="cs-CZ"/>
              </w:rPr>
              <w:t>rozsahově odpovídají požadavkům tohoto standardu kvality</w:t>
            </w:r>
            <w:r w:rsidRPr="00C358CD">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1B288E4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85 %</w:t>
            </w:r>
          </w:p>
        </w:tc>
        <w:tc>
          <w:tcPr>
            <w:tcW w:w="314" w:type="pct"/>
            <w:tcBorders>
              <w:top w:val="nil"/>
              <w:left w:val="nil"/>
              <w:bottom w:val="single" w:sz="4" w:space="0" w:color="auto"/>
              <w:right w:val="single" w:sz="4" w:space="0" w:color="auto"/>
            </w:tcBorders>
            <w:shd w:val="clear" w:color="auto" w:fill="FFFFFF"/>
          </w:tcPr>
          <w:p w14:paraId="7DE8026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48B203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7037D2A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289A83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4AC11AD6" w14:textId="77777777" w:rsidR="0056462D" w:rsidRPr="00C358CD" w:rsidRDefault="0056462D" w:rsidP="00F504AC">
            <w:pPr>
              <w:rPr>
                <w:rFonts w:ascii="Arial" w:hAnsi="Arial" w:cs="Arial"/>
                <w:sz w:val="18"/>
                <w:szCs w:val="18"/>
              </w:rPr>
            </w:pPr>
            <w:r w:rsidRPr="00C358CD">
              <w:rPr>
                <w:rFonts w:ascii="Arial" w:hAnsi="Arial" w:cs="Arial"/>
                <w:sz w:val="18"/>
                <w:szCs w:val="18"/>
              </w:rPr>
              <w:t>- chybějící, nefunkční nebo neplatné informační prvky (zobrazovač času a pásma, linkové a směrové orientace</w:t>
            </w:r>
            <w:r>
              <w:rPr>
                <w:rFonts w:ascii="Arial" w:hAnsi="Arial" w:cs="Arial"/>
                <w:sz w:val="18"/>
                <w:szCs w:val="18"/>
              </w:rPr>
              <w:t>, vnitřní informační panely</w:t>
            </w:r>
            <w:r w:rsidRPr="00C358CD">
              <w:rPr>
                <w:rFonts w:ascii="Arial" w:hAnsi="Arial" w:cs="Arial"/>
                <w:sz w:val="18"/>
                <w:szCs w:val="18"/>
              </w:rPr>
              <w:t>)</w:t>
            </w:r>
          </w:p>
          <w:p w14:paraId="6D2F5902" w14:textId="77777777" w:rsidR="0056462D" w:rsidRPr="00C358CD" w:rsidRDefault="0056462D" w:rsidP="00F504AC">
            <w:pPr>
              <w:pStyle w:val="Zkladntext2"/>
              <w:rPr>
                <w:szCs w:val="18"/>
              </w:rPr>
            </w:pPr>
            <w:r w:rsidRPr="00C358CD">
              <w:rPr>
                <w:szCs w:val="18"/>
              </w:rPr>
              <w:t xml:space="preserve">- neodstraněné závady ve vybavení vozidla platnými SPP PID, výňatkem z Tarifu PID do 3 pracovních dnů </w:t>
            </w:r>
            <w:r>
              <w:rPr>
                <w:szCs w:val="18"/>
              </w:rPr>
              <w:br/>
            </w:r>
            <w:r w:rsidRPr="00C358CD">
              <w:rPr>
                <w:szCs w:val="18"/>
              </w:rPr>
              <w:t>od nahlášení</w:t>
            </w:r>
          </w:p>
          <w:p w14:paraId="4C7696B0" w14:textId="77777777" w:rsidR="0056462D" w:rsidRPr="00C358CD" w:rsidRDefault="0056462D" w:rsidP="00F504AC">
            <w:pPr>
              <w:pStyle w:val="Zkladntext"/>
              <w:jc w:val="left"/>
              <w:rPr>
                <w:szCs w:val="18"/>
              </w:rPr>
            </w:pPr>
            <w:r w:rsidRPr="00C358CD">
              <w:rPr>
                <w:szCs w:val="18"/>
              </w:rPr>
              <w:t xml:space="preserve">- nefunkční nebo špatně slyšitelné hlášení zastávek nebo chybně hlášené zastávky (minimálně 3 </w:t>
            </w:r>
            <w:r>
              <w:rPr>
                <w:szCs w:val="18"/>
              </w:rPr>
              <w:br/>
            </w:r>
            <w:r w:rsidRPr="00C358CD">
              <w:rPr>
                <w:szCs w:val="18"/>
              </w:rPr>
              <w:t>po sobě jdoucí)</w:t>
            </w:r>
          </w:p>
          <w:p w14:paraId="7C7FCC9A" w14:textId="77777777" w:rsidR="0056462D" w:rsidRPr="00C358CD" w:rsidRDefault="0056462D" w:rsidP="00F504AC">
            <w:pPr>
              <w:rPr>
                <w:rFonts w:ascii="Arial" w:hAnsi="Arial" w:cs="Arial"/>
                <w:sz w:val="18"/>
                <w:szCs w:val="18"/>
              </w:rPr>
            </w:pPr>
            <w:r w:rsidRPr="00C358CD">
              <w:rPr>
                <w:rFonts w:ascii="Arial" w:hAnsi="Arial" w:cs="Arial"/>
                <w:sz w:val="18"/>
                <w:szCs w:val="18"/>
              </w:rPr>
              <w:t>- chybné přepínání tarifních pásem</w:t>
            </w:r>
          </w:p>
          <w:p w14:paraId="4DD93B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odchylka zobrazovače času větší než 1 minuta</w:t>
            </w:r>
          </w:p>
        </w:tc>
        <w:tc>
          <w:tcPr>
            <w:tcW w:w="419" w:type="pct"/>
            <w:tcBorders>
              <w:top w:val="nil"/>
              <w:left w:val="nil"/>
              <w:bottom w:val="single" w:sz="4" w:space="0" w:color="auto"/>
              <w:right w:val="single" w:sz="4" w:space="0" w:color="auto"/>
            </w:tcBorders>
            <w:shd w:val="clear" w:color="auto" w:fill="FFFFFF"/>
          </w:tcPr>
          <w:p w14:paraId="21B9C0B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6E2362DA"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5E9449BE"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vozidel bez závad oproti definici standardu z počtu kontrolovaných vozidel</w:t>
            </w:r>
          </w:p>
        </w:tc>
      </w:tr>
      <w:tr w:rsidR="0056462D" w:rsidRPr="00C358CD" w14:paraId="7F52D9C7"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508C357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B10</w:t>
            </w:r>
          </w:p>
        </w:tc>
        <w:tc>
          <w:tcPr>
            <w:tcW w:w="562" w:type="pct"/>
            <w:tcBorders>
              <w:top w:val="nil"/>
              <w:left w:val="nil"/>
              <w:bottom w:val="single" w:sz="4" w:space="0" w:color="auto"/>
              <w:right w:val="single" w:sz="4" w:space="0" w:color="auto"/>
            </w:tcBorders>
          </w:tcPr>
          <w:p w14:paraId="2DECDC3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Informování na zastávkách</w:t>
            </w:r>
          </w:p>
        </w:tc>
        <w:tc>
          <w:tcPr>
            <w:tcW w:w="745" w:type="pct"/>
            <w:tcBorders>
              <w:top w:val="nil"/>
              <w:left w:val="nil"/>
              <w:bottom w:val="single" w:sz="4" w:space="0" w:color="auto"/>
              <w:right w:val="single" w:sz="4" w:space="0" w:color="auto"/>
            </w:tcBorders>
          </w:tcPr>
          <w:p w14:paraId="72CA1C93" w14:textId="77777777" w:rsidR="0056462D" w:rsidRPr="00E24ABB" w:rsidRDefault="0056462D" w:rsidP="00F504AC">
            <w:pPr>
              <w:rPr>
                <w:rFonts w:ascii="Arial" w:hAnsi="Arial" w:cs="Arial"/>
                <w:sz w:val="18"/>
                <w:szCs w:val="18"/>
                <w:lang w:eastAsia="cs-CZ"/>
              </w:rPr>
            </w:pPr>
            <w:r w:rsidRPr="00E24ABB">
              <w:rPr>
                <w:rFonts w:ascii="Arial" w:hAnsi="Arial" w:cs="Arial"/>
                <w:sz w:val="18"/>
                <w:szCs w:val="18"/>
                <w:lang w:eastAsia="cs-CZ"/>
              </w:rPr>
              <w:t xml:space="preserve">Informace na zastávce </w:t>
            </w:r>
            <w:r>
              <w:rPr>
                <w:rFonts w:ascii="Arial" w:hAnsi="Arial" w:cs="Arial"/>
                <w:sz w:val="18"/>
                <w:szCs w:val="18"/>
                <w:lang w:eastAsia="cs-CZ"/>
              </w:rPr>
              <w:t xml:space="preserve">na území Středočeského kraje a Prahy </w:t>
            </w:r>
            <w:r w:rsidRPr="00E24ABB">
              <w:rPr>
                <w:rFonts w:ascii="Arial" w:hAnsi="Arial" w:cs="Arial"/>
                <w:sz w:val="18"/>
                <w:szCs w:val="18"/>
                <w:lang w:eastAsia="cs-CZ"/>
              </w:rPr>
              <w:t>odpovída</w:t>
            </w:r>
            <w:r>
              <w:rPr>
                <w:rFonts w:ascii="Arial" w:hAnsi="Arial" w:cs="Arial"/>
                <w:sz w:val="18"/>
                <w:szCs w:val="18"/>
                <w:lang w:eastAsia="cs-CZ"/>
              </w:rPr>
              <w:t>jí Standardu zastávek PID (</w:t>
            </w:r>
            <w:r w:rsidRPr="00E24ABB">
              <w:rPr>
                <w:rFonts w:ascii="Arial" w:hAnsi="Arial" w:cs="Arial"/>
                <w:sz w:val="18"/>
                <w:szCs w:val="18"/>
                <w:lang w:eastAsia="cs-CZ"/>
              </w:rPr>
              <w:t>Zastávky BUS – Výtah ze Standardu zastávek PID</w:t>
            </w:r>
            <w:r>
              <w:rPr>
                <w:rFonts w:ascii="Arial" w:hAnsi="Arial" w:cs="Arial"/>
                <w:sz w:val="18"/>
                <w:szCs w:val="18"/>
                <w:lang w:eastAsia="cs-CZ"/>
              </w:rPr>
              <w:t>)</w:t>
            </w:r>
            <w:r w:rsidRPr="00E24ABB">
              <w:rPr>
                <w:rFonts w:ascii="Arial" w:hAnsi="Arial" w:cs="Arial"/>
                <w:sz w:val="18"/>
                <w:szCs w:val="18"/>
                <w:lang w:eastAsia="cs-CZ"/>
              </w:rPr>
              <w:t>, jsou kompletní, aktuální a čitelné.</w:t>
            </w:r>
          </w:p>
        </w:tc>
        <w:tc>
          <w:tcPr>
            <w:tcW w:w="436" w:type="pct"/>
            <w:tcBorders>
              <w:top w:val="nil"/>
              <w:left w:val="nil"/>
              <w:bottom w:val="single" w:sz="4" w:space="0" w:color="auto"/>
              <w:right w:val="single" w:sz="4" w:space="0" w:color="auto"/>
            </w:tcBorders>
            <w:shd w:val="clear" w:color="auto" w:fill="FFFFFF"/>
          </w:tcPr>
          <w:p w14:paraId="4EB71C6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1C87B2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329265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3CB0A0A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5F10510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100261E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Neodstraněné závady ve vybavení zastávky do 3 pracovních dnů od nahlášení (odpovědnost za vývěs platného </w:t>
            </w:r>
            <w:r>
              <w:rPr>
                <w:rFonts w:ascii="Arial" w:hAnsi="Arial" w:cs="Arial"/>
                <w:sz w:val="18"/>
                <w:szCs w:val="18"/>
              </w:rPr>
              <w:t xml:space="preserve">zastávkového jízdního řádu </w:t>
            </w:r>
            <w:r w:rsidRPr="00C358CD">
              <w:rPr>
                <w:rFonts w:ascii="Arial" w:hAnsi="Arial" w:cs="Arial"/>
                <w:sz w:val="18"/>
                <w:szCs w:val="18"/>
              </w:rPr>
              <w:t xml:space="preserve">přísluší dopravci licenčně provozované linky, není-li </w:t>
            </w:r>
            <w:r>
              <w:rPr>
                <w:rFonts w:ascii="Arial" w:hAnsi="Arial" w:cs="Arial"/>
                <w:sz w:val="18"/>
                <w:szCs w:val="18"/>
              </w:rPr>
              <w:t xml:space="preserve">s objednatelem </w:t>
            </w:r>
            <w:r w:rsidRPr="00C358CD">
              <w:rPr>
                <w:rFonts w:ascii="Arial" w:hAnsi="Arial" w:cs="Arial"/>
                <w:sz w:val="18"/>
                <w:szCs w:val="18"/>
              </w:rPr>
              <w:t xml:space="preserve">smluvně upraveno jinak; odpovědnost za vše ostatní přísluší majiteli zastávkového zařízení). </w:t>
            </w:r>
          </w:p>
        </w:tc>
        <w:tc>
          <w:tcPr>
            <w:tcW w:w="419" w:type="pct"/>
            <w:tcBorders>
              <w:top w:val="nil"/>
              <w:left w:val="nil"/>
              <w:bottom w:val="single" w:sz="4" w:space="0" w:color="auto"/>
              <w:right w:val="single" w:sz="4" w:space="0" w:color="auto"/>
            </w:tcBorders>
            <w:shd w:val="clear" w:color="auto" w:fill="FFFFFF"/>
          </w:tcPr>
          <w:p w14:paraId="4671956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0E7D98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341688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23A6A381"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28799AFD"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B11</w:t>
            </w:r>
          </w:p>
        </w:tc>
        <w:tc>
          <w:tcPr>
            <w:tcW w:w="562" w:type="pct"/>
            <w:tcBorders>
              <w:top w:val="nil"/>
              <w:left w:val="nil"/>
              <w:bottom w:val="single" w:sz="4" w:space="0" w:color="auto"/>
              <w:right w:val="single" w:sz="4" w:space="0" w:color="auto"/>
            </w:tcBorders>
          </w:tcPr>
          <w:p w14:paraId="5C3B917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Přesnost provozu</w:t>
            </w:r>
          </w:p>
        </w:tc>
        <w:tc>
          <w:tcPr>
            <w:tcW w:w="745" w:type="pct"/>
            <w:tcBorders>
              <w:top w:val="nil"/>
              <w:left w:val="nil"/>
              <w:bottom w:val="single" w:sz="4" w:space="0" w:color="auto"/>
              <w:right w:val="single" w:sz="4" w:space="0" w:color="auto"/>
            </w:tcBorders>
          </w:tcPr>
          <w:p w14:paraId="7449170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 je zajišťován v souladu s platným jízdním řádem. Provoz je přesný, pohybuje-li se odchylka od jízdního řádu u nácestné zastávky v rozmezí 0</w:t>
            </w:r>
            <w:r>
              <w:rPr>
                <w:rFonts w:ascii="Arial" w:hAnsi="Arial" w:cs="Arial"/>
                <w:sz w:val="18"/>
                <w:szCs w:val="18"/>
                <w:lang w:eastAsia="cs-CZ"/>
              </w:rPr>
              <w:t> </w:t>
            </w:r>
            <w:r w:rsidRPr="00C358CD">
              <w:rPr>
                <w:rFonts w:ascii="Arial" w:hAnsi="Arial" w:cs="Arial"/>
                <w:sz w:val="18"/>
                <w:szCs w:val="18"/>
                <w:lang w:eastAsia="cs-CZ"/>
              </w:rPr>
              <w:t>s až +179 s, u výchozí zastávky 0 až +59 s.</w:t>
            </w:r>
          </w:p>
        </w:tc>
        <w:tc>
          <w:tcPr>
            <w:tcW w:w="436" w:type="pct"/>
            <w:tcBorders>
              <w:top w:val="nil"/>
              <w:left w:val="nil"/>
              <w:bottom w:val="single" w:sz="4" w:space="0" w:color="auto"/>
              <w:right w:val="single" w:sz="4" w:space="0" w:color="auto"/>
            </w:tcBorders>
            <w:shd w:val="clear" w:color="auto" w:fill="FFFFFF"/>
          </w:tcPr>
          <w:p w14:paraId="3304CD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 xml:space="preserve">75 % pro přesný provoz, </w:t>
            </w:r>
            <w:r w:rsidRPr="00C358CD">
              <w:rPr>
                <w:rFonts w:ascii="Arial" w:hAnsi="Arial" w:cs="Arial"/>
                <w:sz w:val="18"/>
                <w:szCs w:val="18"/>
                <w:lang w:eastAsia="cs-CZ"/>
              </w:rPr>
              <w:br/>
              <w:t>max. 1,5 % nepřijatelně předjetých spojů</w:t>
            </w:r>
          </w:p>
        </w:tc>
        <w:tc>
          <w:tcPr>
            <w:tcW w:w="314" w:type="pct"/>
            <w:tcBorders>
              <w:top w:val="nil"/>
              <w:left w:val="nil"/>
              <w:bottom w:val="single" w:sz="4" w:space="0" w:color="auto"/>
              <w:right w:val="single" w:sz="4" w:space="0" w:color="auto"/>
            </w:tcBorders>
            <w:shd w:val="clear" w:color="auto" w:fill="FFFFFF"/>
          </w:tcPr>
          <w:p w14:paraId="5A4E264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 MSS</w:t>
            </w:r>
          </w:p>
          <w:p w14:paraId="031FA1B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6F8C22E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w:t>
            </w:r>
          </w:p>
        </w:tc>
        <w:tc>
          <w:tcPr>
            <w:tcW w:w="183" w:type="pct"/>
            <w:tcBorders>
              <w:top w:val="nil"/>
              <w:left w:val="nil"/>
              <w:bottom w:val="single" w:sz="4" w:space="0" w:color="auto"/>
              <w:right w:val="single" w:sz="4" w:space="0" w:color="auto"/>
            </w:tcBorders>
            <w:shd w:val="clear" w:color="auto" w:fill="FFFFFF"/>
          </w:tcPr>
          <w:p w14:paraId="6E24CD7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nil"/>
              <w:left w:val="nil"/>
              <w:bottom w:val="single" w:sz="4" w:space="0" w:color="auto"/>
              <w:right w:val="single" w:sz="4" w:space="0" w:color="auto"/>
            </w:tcBorders>
            <w:shd w:val="clear" w:color="auto" w:fill="FFFFFF"/>
          </w:tcPr>
          <w:p w14:paraId="14EA55D3" w14:textId="77777777" w:rsidR="0056462D" w:rsidRPr="00C358CD" w:rsidRDefault="0056462D" w:rsidP="00F504AC">
            <w:pPr>
              <w:pStyle w:val="Zkladntext2"/>
              <w:rPr>
                <w:szCs w:val="18"/>
              </w:rPr>
            </w:pPr>
            <w:r w:rsidRPr="00C358CD">
              <w:rPr>
                <w:szCs w:val="18"/>
              </w:rPr>
              <w:t>- záporná odchylka vyšší než 59 s u všech zastávek</w:t>
            </w:r>
          </w:p>
          <w:p w14:paraId="7CEB372C"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kladná odchylka bezdůvodně vyšší než 59 s u výchozích zastávek nebo 179</w:t>
            </w:r>
            <w:r>
              <w:rPr>
                <w:rFonts w:ascii="Arial" w:hAnsi="Arial" w:cs="Arial"/>
                <w:sz w:val="18"/>
                <w:szCs w:val="18"/>
              </w:rPr>
              <w:t> </w:t>
            </w:r>
            <w:r w:rsidRPr="00C358CD">
              <w:rPr>
                <w:rFonts w:ascii="Arial" w:hAnsi="Arial" w:cs="Arial"/>
                <w:sz w:val="18"/>
                <w:szCs w:val="18"/>
              </w:rPr>
              <w:t>s u nácestných zastávek</w:t>
            </w:r>
          </w:p>
        </w:tc>
        <w:tc>
          <w:tcPr>
            <w:tcW w:w="419" w:type="pct"/>
            <w:tcBorders>
              <w:top w:val="nil"/>
              <w:left w:val="nil"/>
              <w:bottom w:val="single" w:sz="4" w:space="0" w:color="auto"/>
              <w:right w:val="single" w:sz="4" w:space="0" w:color="auto"/>
            </w:tcBorders>
            <w:shd w:val="clear" w:color="auto" w:fill="FFFFFF"/>
          </w:tcPr>
          <w:p w14:paraId="66B083A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1CB864E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nil"/>
              <w:left w:val="nil"/>
              <w:bottom w:val="single" w:sz="4" w:space="0" w:color="auto"/>
              <w:right w:val="single" w:sz="12" w:space="0" w:color="auto"/>
            </w:tcBorders>
            <w:shd w:val="clear" w:color="auto" w:fill="FFFFFF"/>
          </w:tcPr>
          <w:p w14:paraId="6902EE31" w14:textId="77777777" w:rsidR="0056462D" w:rsidRPr="00C358CD" w:rsidRDefault="0056462D" w:rsidP="00F504AC">
            <w:pPr>
              <w:rPr>
                <w:rFonts w:ascii="Arial" w:hAnsi="Arial" w:cs="Arial"/>
                <w:sz w:val="18"/>
                <w:szCs w:val="18"/>
              </w:rPr>
            </w:pPr>
            <w:r w:rsidRPr="00C358CD">
              <w:rPr>
                <w:rFonts w:ascii="Arial" w:hAnsi="Arial" w:cs="Arial"/>
                <w:sz w:val="18"/>
                <w:szCs w:val="18"/>
              </w:rPr>
              <w:t>- podíl spojů odpovídajících definici přesného provozu (0 s až +179 s) z počtu měřených spojů</w:t>
            </w:r>
          </w:p>
          <w:p w14:paraId="3078C19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 procento nepřijatelně předjetých spojů (záporná odchylka vyšší než </w:t>
            </w:r>
            <w:r>
              <w:rPr>
                <w:rFonts w:ascii="Arial" w:hAnsi="Arial" w:cs="Arial"/>
                <w:sz w:val="18"/>
                <w:szCs w:val="18"/>
                <w:lang w:eastAsia="cs-CZ"/>
              </w:rPr>
              <w:t>59</w:t>
            </w:r>
            <w:r w:rsidRPr="00C358CD">
              <w:rPr>
                <w:rFonts w:ascii="Arial" w:hAnsi="Arial" w:cs="Arial"/>
                <w:sz w:val="18"/>
                <w:szCs w:val="18"/>
                <w:lang w:eastAsia="cs-CZ"/>
              </w:rPr>
              <w:t xml:space="preserve"> s)</w:t>
            </w:r>
          </w:p>
        </w:tc>
      </w:tr>
      <w:tr w:rsidR="0056462D" w:rsidRPr="00C358CD" w14:paraId="7F74CF2A"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ADB5EC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B12</w:t>
            </w:r>
          </w:p>
        </w:tc>
        <w:tc>
          <w:tcPr>
            <w:tcW w:w="562" w:type="pct"/>
            <w:tcBorders>
              <w:top w:val="nil"/>
              <w:left w:val="nil"/>
              <w:bottom w:val="single" w:sz="4" w:space="0" w:color="auto"/>
              <w:right w:val="single" w:sz="4" w:space="0" w:color="auto"/>
            </w:tcBorders>
          </w:tcPr>
          <w:p w14:paraId="5CD107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Přestupní vazby</w:t>
            </w:r>
          </w:p>
        </w:tc>
        <w:tc>
          <w:tcPr>
            <w:tcW w:w="745" w:type="pct"/>
            <w:tcBorders>
              <w:top w:val="nil"/>
              <w:left w:val="nil"/>
              <w:bottom w:val="single" w:sz="4" w:space="0" w:color="auto"/>
              <w:right w:val="single" w:sz="4" w:space="0" w:color="auto"/>
            </w:tcBorders>
          </w:tcPr>
          <w:p w14:paraId="5A2B3D42" w14:textId="77777777" w:rsidR="0056462D" w:rsidRPr="00C358CD" w:rsidRDefault="0056462D" w:rsidP="00F504AC">
            <w:pPr>
              <w:pStyle w:val="Zkladntext2"/>
              <w:rPr>
                <w:szCs w:val="18"/>
                <w:lang w:eastAsia="cs-CZ"/>
              </w:rPr>
            </w:pPr>
            <w:r w:rsidRPr="00C358CD">
              <w:rPr>
                <w:szCs w:val="18"/>
              </w:rPr>
              <w:t xml:space="preserve">Řidiči dodržují předepsané návaznosti a přestupy vyznačené ve vozovém jízdním řádu nebo v odbavovacím zařízení a musí umožnit cestujícím přestup </w:t>
            </w:r>
            <w:r>
              <w:rPr>
                <w:szCs w:val="18"/>
              </w:rPr>
              <w:t>(</w:t>
            </w:r>
            <w:r w:rsidRPr="00C358CD">
              <w:rPr>
                <w:szCs w:val="18"/>
              </w:rPr>
              <w:t>včetně cestujících s omezenou schopností pohybu a orientace</w:t>
            </w:r>
            <w:r>
              <w:rPr>
                <w:szCs w:val="18"/>
              </w:rPr>
              <w:t>)</w:t>
            </w:r>
            <w:r w:rsidRPr="00C358CD">
              <w:rPr>
                <w:szCs w:val="18"/>
              </w:rPr>
              <w:t>. Pokud není stanoveno jinak, v případě zpoždění některého spoje řidič vyčkává na přestup od času odjezdu dle JŘ a při</w:t>
            </w:r>
            <w:r>
              <w:rPr>
                <w:szCs w:val="18"/>
              </w:rPr>
              <w:t xml:space="preserve"> návaznosti </w:t>
            </w:r>
            <w:r w:rsidRPr="00C358CD">
              <w:rPr>
                <w:szCs w:val="18"/>
              </w:rPr>
              <w:t xml:space="preserve">na vlak maximálně 299 s, </w:t>
            </w:r>
            <w:r>
              <w:rPr>
                <w:szCs w:val="18"/>
              </w:rPr>
              <w:t>případně</w:t>
            </w:r>
            <w:r w:rsidRPr="00C358CD">
              <w:rPr>
                <w:szCs w:val="18"/>
              </w:rPr>
              <w:t xml:space="preserve"> postupuje dle dispozic dispečinku </w:t>
            </w:r>
            <w:r>
              <w:rPr>
                <w:szCs w:val="18"/>
              </w:rPr>
              <w:t xml:space="preserve">daného objednatele. </w:t>
            </w:r>
          </w:p>
        </w:tc>
        <w:tc>
          <w:tcPr>
            <w:tcW w:w="436" w:type="pct"/>
            <w:tcBorders>
              <w:top w:val="nil"/>
              <w:left w:val="nil"/>
              <w:bottom w:val="single" w:sz="4" w:space="0" w:color="auto"/>
              <w:right w:val="single" w:sz="4" w:space="0" w:color="auto"/>
            </w:tcBorders>
            <w:shd w:val="clear" w:color="auto" w:fill="FFFFFF"/>
          </w:tcPr>
          <w:p w14:paraId="47DA057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12105C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18C1414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48F1289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66AFEC3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0607053B"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Nedodržení předepsaného přestupu / návaznosti (</w:t>
            </w:r>
            <w:r>
              <w:rPr>
                <w:rFonts w:ascii="Arial" w:hAnsi="Arial" w:cs="Arial"/>
                <w:sz w:val="18"/>
                <w:szCs w:val="18"/>
                <w:lang w:eastAsia="cs-CZ"/>
              </w:rPr>
              <w:t>vyjma postupu v souladu s příkazem</w:t>
            </w:r>
            <w:r w:rsidRPr="00C358CD">
              <w:rPr>
                <w:rFonts w:ascii="Arial" w:hAnsi="Arial" w:cs="Arial"/>
                <w:sz w:val="18"/>
                <w:szCs w:val="18"/>
                <w:lang w:eastAsia="cs-CZ"/>
              </w:rPr>
              <w:t xml:space="preserve"> dispečinku).</w:t>
            </w:r>
          </w:p>
        </w:tc>
        <w:tc>
          <w:tcPr>
            <w:tcW w:w="419" w:type="pct"/>
            <w:tcBorders>
              <w:top w:val="nil"/>
              <w:left w:val="nil"/>
              <w:bottom w:val="single" w:sz="4" w:space="0" w:color="auto"/>
              <w:right w:val="single" w:sz="4" w:space="0" w:color="auto"/>
            </w:tcBorders>
            <w:shd w:val="clear" w:color="auto" w:fill="FFFFFF"/>
          </w:tcPr>
          <w:p w14:paraId="566061D4"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A95E11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72E9692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nedodržení návazností z počtu provedených kontrol</w:t>
            </w:r>
          </w:p>
        </w:tc>
      </w:tr>
      <w:tr w:rsidR="0056462D" w:rsidRPr="00C358CD" w14:paraId="7C94D51D"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3F3C8D25"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B13</w:t>
            </w:r>
          </w:p>
        </w:tc>
        <w:tc>
          <w:tcPr>
            <w:tcW w:w="562" w:type="pct"/>
            <w:tcBorders>
              <w:top w:val="nil"/>
              <w:left w:val="nil"/>
              <w:bottom w:val="single" w:sz="4" w:space="0" w:color="auto"/>
              <w:right w:val="single" w:sz="4" w:space="0" w:color="auto"/>
            </w:tcBorders>
          </w:tcPr>
          <w:p w14:paraId="10FFAD4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Chování jízdního personálu</w:t>
            </w:r>
          </w:p>
        </w:tc>
        <w:tc>
          <w:tcPr>
            <w:tcW w:w="745" w:type="pct"/>
            <w:tcBorders>
              <w:top w:val="nil"/>
              <w:left w:val="nil"/>
              <w:bottom w:val="single" w:sz="4" w:space="0" w:color="auto"/>
              <w:right w:val="single" w:sz="4" w:space="0" w:color="auto"/>
            </w:tcBorders>
          </w:tcPr>
          <w:p w14:paraId="3BA6E7F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Provozní personál se chová slušně, vstřícně a přátelsky bez hrubého porušení pravidel slušného chování, komunik</w:t>
            </w:r>
            <w:r>
              <w:rPr>
                <w:rFonts w:ascii="Arial" w:hAnsi="Arial" w:cs="Arial"/>
                <w:sz w:val="18"/>
                <w:szCs w:val="18"/>
                <w:lang w:eastAsia="cs-CZ"/>
              </w:rPr>
              <w:t>uje</w:t>
            </w:r>
            <w:r w:rsidRPr="00C358CD">
              <w:rPr>
                <w:rFonts w:ascii="Arial" w:hAnsi="Arial" w:cs="Arial"/>
                <w:sz w:val="18"/>
                <w:szCs w:val="18"/>
                <w:lang w:eastAsia="cs-CZ"/>
              </w:rPr>
              <w:t xml:space="preserve"> v českém nebo slovenském jazyce. Spolupracuje v rámci svých kompetencí s orgány přepravní a dopravní kontroly </w:t>
            </w:r>
            <w:r>
              <w:rPr>
                <w:rFonts w:ascii="Arial" w:hAnsi="Arial" w:cs="Arial"/>
                <w:sz w:val="18"/>
                <w:szCs w:val="18"/>
                <w:lang w:eastAsia="cs-CZ"/>
              </w:rPr>
              <w:t>(</w:t>
            </w:r>
            <w:r w:rsidRPr="00C358CD">
              <w:rPr>
                <w:rFonts w:ascii="Arial" w:hAnsi="Arial" w:cs="Arial"/>
                <w:sz w:val="18"/>
                <w:szCs w:val="18"/>
                <w:lang w:eastAsia="cs-CZ"/>
              </w:rPr>
              <w:t>pověřený</w:t>
            </w:r>
            <w:r>
              <w:rPr>
                <w:rFonts w:ascii="Arial" w:hAnsi="Arial" w:cs="Arial"/>
                <w:sz w:val="18"/>
                <w:szCs w:val="18"/>
                <w:lang w:eastAsia="cs-CZ"/>
              </w:rPr>
              <w:t>mi</w:t>
            </w:r>
            <w:r w:rsidRPr="00C358CD">
              <w:rPr>
                <w:rFonts w:ascii="Arial" w:hAnsi="Arial" w:cs="Arial"/>
                <w:sz w:val="18"/>
                <w:szCs w:val="18"/>
                <w:lang w:eastAsia="cs-CZ"/>
              </w:rPr>
              <w:t xml:space="preserve"> pracovník</w:t>
            </w:r>
            <w:r>
              <w:rPr>
                <w:rFonts w:ascii="Arial" w:hAnsi="Arial" w:cs="Arial"/>
                <w:sz w:val="18"/>
                <w:szCs w:val="18"/>
                <w:lang w:eastAsia="cs-CZ"/>
              </w:rPr>
              <w:t>y</w:t>
            </w:r>
            <w:r w:rsidRPr="00C358CD">
              <w:rPr>
                <w:rFonts w:ascii="Arial" w:hAnsi="Arial" w:cs="Arial"/>
                <w:sz w:val="18"/>
                <w:szCs w:val="18"/>
                <w:lang w:eastAsia="cs-CZ"/>
              </w:rPr>
              <w:t xml:space="preserve"> dopravce a objednatele</w:t>
            </w:r>
            <w:r>
              <w:rPr>
                <w:rFonts w:ascii="Arial" w:hAnsi="Arial" w:cs="Arial"/>
                <w:sz w:val="18"/>
                <w:szCs w:val="18"/>
                <w:lang w:eastAsia="cs-CZ"/>
              </w:rPr>
              <w:t>)</w:t>
            </w:r>
            <w:r w:rsidRPr="00C358CD">
              <w:rPr>
                <w:rFonts w:ascii="Arial" w:hAnsi="Arial" w:cs="Arial"/>
                <w:sz w:val="18"/>
                <w:szCs w:val="18"/>
                <w:lang w:eastAsia="cs-CZ"/>
              </w:rPr>
              <w:t>. Provozní personál nesmí během pobytu ve vozidle kouřit. Provozní personál je seznámen s pravidly jednání s osobami s omezenou schopností pohybu a orientace a tato pravidla dodržuje.</w:t>
            </w:r>
          </w:p>
        </w:tc>
        <w:tc>
          <w:tcPr>
            <w:tcW w:w="436" w:type="pct"/>
            <w:tcBorders>
              <w:top w:val="nil"/>
              <w:left w:val="nil"/>
              <w:bottom w:val="single" w:sz="4" w:space="0" w:color="auto"/>
              <w:right w:val="single" w:sz="4" w:space="0" w:color="auto"/>
            </w:tcBorders>
            <w:shd w:val="clear" w:color="auto" w:fill="FFFFFF"/>
          </w:tcPr>
          <w:p w14:paraId="0D1DB58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nil"/>
              <w:left w:val="nil"/>
              <w:bottom w:val="single" w:sz="4" w:space="0" w:color="auto"/>
              <w:right w:val="single" w:sz="4" w:space="0" w:color="auto"/>
            </w:tcBorders>
            <w:shd w:val="clear" w:color="auto" w:fill="FFFFFF"/>
          </w:tcPr>
          <w:p w14:paraId="47CA3B8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345BC14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nil"/>
              <w:left w:val="nil"/>
              <w:bottom w:val="single" w:sz="4" w:space="0" w:color="auto"/>
              <w:right w:val="single" w:sz="4" w:space="0" w:color="auto"/>
            </w:tcBorders>
            <w:shd w:val="clear" w:color="auto" w:fill="FFFFFF"/>
          </w:tcPr>
          <w:p w14:paraId="3F12A2F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nil"/>
              <w:left w:val="nil"/>
              <w:bottom w:val="single" w:sz="4" w:space="0" w:color="auto"/>
              <w:right w:val="single" w:sz="4" w:space="0" w:color="auto"/>
            </w:tcBorders>
            <w:shd w:val="clear" w:color="auto" w:fill="FFFFFF"/>
          </w:tcPr>
          <w:p w14:paraId="49021C2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70FF79EE" w14:textId="77777777" w:rsidR="0056462D" w:rsidRPr="00C358CD" w:rsidRDefault="0056462D" w:rsidP="00F504AC">
            <w:pPr>
              <w:rPr>
                <w:rFonts w:ascii="Arial" w:hAnsi="Arial" w:cs="Arial"/>
                <w:sz w:val="18"/>
                <w:szCs w:val="18"/>
              </w:rPr>
            </w:pPr>
            <w:r w:rsidRPr="00C358CD">
              <w:rPr>
                <w:rFonts w:ascii="Arial" w:hAnsi="Arial" w:cs="Arial"/>
                <w:sz w:val="18"/>
                <w:szCs w:val="18"/>
              </w:rPr>
              <w:t>- hrubé porušení pravidel slušného chování vůči cestujícím (např. vulgární vyjadřování, urážení cestujících)</w:t>
            </w:r>
          </w:p>
          <w:p w14:paraId="13F59746" w14:textId="77777777" w:rsidR="0056462D" w:rsidRPr="00C358CD" w:rsidRDefault="0056462D" w:rsidP="00F504AC">
            <w:pPr>
              <w:rPr>
                <w:rFonts w:ascii="Arial" w:hAnsi="Arial" w:cs="Arial"/>
                <w:sz w:val="18"/>
                <w:szCs w:val="18"/>
              </w:rPr>
            </w:pPr>
            <w:r w:rsidRPr="00C358CD">
              <w:rPr>
                <w:rFonts w:ascii="Arial" w:hAnsi="Arial" w:cs="Arial"/>
                <w:sz w:val="18"/>
                <w:szCs w:val="18"/>
              </w:rPr>
              <w:t>- bezdůvodné odmítnutí přepravy osob s omezenou schopností pohybu a orientace</w:t>
            </w:r>
          </w:p>
          <w:p w14:paraId="4FB91CFD" w14:textId="77777777" w:rsidR="0056462D" w:rsidRPr="00C358CD" w:rsidRDefault="0056462D" w:rsidP="00F504AC">
            <w:pPr>
              <w:rPr>
                <w:rFonts w:ascii="Arial" w:hAnsi="Arial" w:cs="Arial"/>
                <w:sz w:val="18"/>
                <w:szCs w:val="18"/>
              </w:rPr>
            </w:pPr>
            <w:r w:rsidRPr="00C358CD">
              <w:rPr>
                <w:rFonts w:ascii="Arial" w:hAnsi="Arial" w:cs="Arial"/>
                <w:sz w:val="18"/>
                <w:szCs w:val="18"/>
              </w:rPr>
              <w:t>- znemožnění nebo bránění výkonu dopravní a přepravní kontroly</w:t>
            </w:r>
          </w:p>
          <w:p w14:paraId="0B99F778" w14:textId="77777777" w:rsidR="0056462D" w:rsidRPr="00C358CD" w:rsidRDefault="0056462D" w:rsidP="00F504AC">
            <w:pPr>
              <w:rPr>
                <w:rFonts w:ascii="Arial" w:hAnsi="Arial" w:cs="Arial"/>
                <w:sz w:val="18"/>
                <w:szCs w:val="18"/>
              </w:rPr>
            </w:pPr>
            <w:r w:rsidRPr="00C358CD">
              <w:rPr>
                <w:rFonts w:ascii="Arial" w:hAnsi="Arial" w:cs="Arial"/>
                <w:sz w:val="18"/>
                <w:szCs w:val="18"/>
              </w:rPr>
              <w:t>- kouření provozního personálu ve vozidle</w:t>
            </w:r>
          </w:p>
          <w:p w14:paraId="2CB77D1A"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 xml:space="preserve">- řidič </w:t>
            </w:r>
            <w:r>
              <w:rPr>
                <w:rFonts w:ascii="Arial" w:hAnsi="Arial" w:cs="Arial"/>
                <w:sz w:val="18"/>
                <w:szCs w:val="18"/>
              </w:rPr>
              <w:t>nekomunikuje</w:t>
            </w:r>
            <w:r w:rsidRPr="00C358CD">
              <w:rPr>
                <w:rFonts w:ascii="Arial" w:hAnsi="Arial" w:cs="Arial"/>
                <w:sz w:val="18"/>
                <w:szCs w:val="18"/>
              </w:rPr>
              <w:t xml:space="preserve"> českým nebo slovenským jazykem</w:t>
            </w:r>
          </w:p>
        </w:tc>
        <w:tc>
          <w:tcPr>
            <w:tcW w:w="419" w:type="pct"/>
            <w:tcBorders>
              <w:top w:val="nil"/>
              <w:left w:val="nil"/>
              <w:bottom w:val="single" w:sz="4" w:space="0" w:color="auto"/>
              <w:right w:val="single" w:sz="4" w:space="0" w:color="auto"/>
            </w:tcBorders>
            <w:shd w:val="clear" w:color="auto" w:fill="FFFFFF"/>
          </w:tcPr>
          <w:p w14:paraId="1647255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2712F3C"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0B2DF17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závad oproti definici standardu z počtu provedených kontrol</w:t>
            </w:r>
          </w:p>
        </w:tc>
      </w:tr>
      <w:tr w:rsidR="0056462D" w:rsidRPr="00C358CD" w14:paraId="18513E0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4C0C1E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B14</w:t>
            </w:r>
          </w:p>
        </w:tc>
        <w:tc>
          <w:tcPr>
            <w:tcW w:w="562" w:type="pct"/>
            <w:tcBorders>
              <w:top w:val="nil"/>
              <w:left w:val="nil"/>
              <w:bottom w:val="single" w:sz="4" w:space="0" w:color="auto"/>
              <w:right w:val="single" w:sz="4" w:space="0" w:color="auto"/>
            </w:tcBorders>
          </w:tcPr>
          <w:p w14:paraId="21DBAB3D"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Ústrojová kázeň</w:t>
            </w:r>
          </w:p>
        </w:tc>
        <w:tc>
          <w:tcPr>
            <w:tcW w:w="745" w:type="pct"/>
            <w:tcBorders>
              <w:top w:val="nil"/>
              <w:left w:val="nil"/>
              <w:bottom w:val="single" w:sz="4" w:space="0" w:color="auto"/>
              <w:right w:val="single" w:sz="4" w:space="0" w:color="auto"/>
            </w:tcBorders>
          </w:tcPr>
          <w:p w14:paraId="0345016E" w14:textId="77777777" w:rsidR="0056462D" w:rsidRPr="00C358CD" w:rsidRDefault="0056462D" w:rsidP="00F504AC">
            <w:pPr>
              <w:pStyle w:val="Zkladntext2"/>
              <w:rPr>
                <w:szCs w:val="18"/>
              </w:rPr>
            </w:pPr>
            <w:r w:rsidRPr="00C358CD">
              <w:rPr>
                <w:szCs w:val="18"/>
              </w:rPr>
              <w:t xml:space="preserve">Řidič je po celou dobu výkonu oděn </w:t>
            </w:r>
            <w:r w:rsidRPr="00040ABE">
              <w:rPr>
                <w:szCs w:val="22"/>
              </w:rPr>
              <w:t>v dopravcem definovaném a objednatelem odsouhlaseném</w:t>
            </w:r>
            <w:r>
              <w:rPr>
                <w:szCs w:val="22"/>
              </w:rPr>
              <w:t xml:space="preserve"> stejnokroji s logem</w:t>
            </w:r>
            <w:r w:rsidRPr="00040ABE">
              <w:rPr>
                <w:szCs w:val="22"/>
              </w:rPr>
              <w:t xml:space="preserve"> dopravce</w:t>
            </w:r>
            <w:r>
              <w:rPr>
                <w:szCs w:val="22"/>
              </w:rPr>
              <w:t xml:space="preserve">. Řidiči v zácviku nebo ve zkušební době, kteří nejsou vybaveni stejnokrojem, musí být označeni alespoň visačkou s logem dopravce a ve </w:t>
            </w:r>
            <w:r w:rsidRPr="00C358CD">
              <w:rPr>
                <w:szCs w:val="18"/>
              </w:rPr>
              <w:t>slušném</w:t>
            </w:r>
            <w:r>
              <w:rPr>
                <w:szCs w:val="18"/>
              </w:rPr>
              <w:t xml:space="preserve"> </w:t>
            </w:r>
            <w:r w:rsidRPr="00C358CD">
              <w:rPr>
                <w:szCs w:val="18"/>
              </w:rPr>
              <w:t xml:space="preserve">a čistém oděvu </w:t>
            </w:r>
          </w:p>
          <w:p w14:paraId="09548A44" w14:textId="77777777" w:rsidR="0056462D" w:rsidRPr="00C358CD" w:rsidRDefault="0056462D" w:rsidP="00F504AC">
            <w:pPr>
              <w:rPr>
                <w:rFonts w:ascii="Arial" w:hAnsi="Arial" w:cs="Arial"/>
                <w:sz w:val="18"/>
                <w:szCs w:val="18"/>
              </w:rPr>
            </w:pPr>
            <w:r w:rsidRPr="00C358CD">
              <w:rPr>
                <w:rFonts w:ascii="Arial" w:hAnsi="Arial" w:cs="Arial"/>
                <w:sz w:val="18"/>
                <w:szCs w:val="18"/>
              </w:rPr>
              <w:t>- jednobarevná decentní košile nebo polokošile</w:t>
            </w:r>
          </w:p>
          <w:p w14:paraId="0B491A1E" w14:textId="77777777" w:rsidR="0056462D" w:rsidRPr="00C358CD" w:rsidRDefault="0056462D" w:rsidP="00F504AC">
            <w:pPr>
              <w:rPr>
                <w:rFonts w:ascii="Arial" w:hAnsi="Arial" w:cs="Arial"/>
                <w:sz w:val="18"/>
                <w:szCs w:val="18"/>
              </w:rPr>
            </w:pPr>
            <w:r w:rsidRPr="00C358CD">
              <w:rPr>
                <w:rFonts w:ascii="Arial" w:hAnsi="Arial" w:cs="Arial"/>
                <w:sz w:val="18"/>
                <w:szCs w:val="18"/>
              </w:rPr>
              <w:t>- vesta nebo svetr</w:t>
            </w:r>
          </w:p>
          <w:p w14:paraId="0E7B98FB" w14:textId="77777777" w:rsidR="0056462D" w:rsidRPr="00C358CD" w:rsidRDefault="0056462D" w:rsidP="00F504AC">
            <w:pPr>
              <w:rPr>
                <w:rFonts w:ascii="Arial" w:hAnsi="Arial" w:cs="Arial"/>
                <w:sz w:val="18"/>
                <w:szCs w:val="18"/>
              </w:rPr>
            </w:pPr>
            <w:r w:rsidRPr="00C358CD">
              <w:rPr>
                <w:rFonts w:ascii="Arial" w:hAnsi="Arial" w:cs="Arial"/>
                <w:sz w:val="18"/>
                <w:szCs w:val="18"/>
              </w:rPr>
              <w:t>- tmavá bunda nebo sako</w:t>
            </w:r>
          </w:p>
          <w:p w14:paraId="36A88039" w14:textId="77777777" w:rsidR="0056462D" w:rsidRPr="00C358CD" w:rsidRDefault="0056462D" w:rsidP="00F504AC">
            <w:pPr>
              <w:rPr>
                <w:rFonts w:ascii="Arial" w:hAnsi="Arial" w:cs="Arial"/>
                <w:sz w:val="18"/>
                <w:szCs w:val="18"/>
              </w:rPr>
            </w:pPr>
            <w:r w:rsidRPr="00C358CD">
              <w:rPr>
                <w:rFonts w:ascii="Arial" w:hAnsi="Arial" w:cs="Arial"/>
                <w:sz w:val="18"/>
                <w:szCs w:val="18"/>
              </w:rPr>
              <w:t>- tmavé jednobarevné kalhoty nebo sukně (v letním období možno krátké kalhoty)</w:t>
            </w:r>
          </w:p>
          <w:p w14:paraId="794BCFA3" w14:textId="77777777" w:rsidR="0056462D" w:rsidRPr="00C358CD" w:rsidRDefault="0056462D" w:rsidP="00F504AC">
            <w:pPr>
              <w:rPr>
                <w:rFonts w:ascii="Arial" w:hAnsi="Arial" w:cs="Arial"/>
                <w:sz w:val="18"/>
                <w:szCs w:val="18"/>
                <w:lang w:eastAsia="cs-CZ"/>
              </w:rPr>
            </w:pPr>
          </w:p>
        </w:tc>
        <w:tc>
          <w:tcPr>
            <w:tcW w:w="436" w:type="pct"/>
            <w:tcBorders>
              <w:top w:val="nil"/>
              <w:left w:val="nil"/>
              <w:bottom w:val="single" w:sz="4" w:space="0" w:color="auto"/>
              <w:right w:val="single" w:sz="4" w:space="0" w:color="auto"/>
            </w:tcBorders>
            <w:shd w:val="clear" w:color="auto" w:fill="FFFFFF"/>
          </w:tcPr>
          <w:p w14:paraId="6C69A49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95 %</w:t>
            </w:r>
          </w:p>
        </w:tc>
        <w:tc>
          <w:tcPr>
            <w:tcW w:w="314" w:type="pct"/>
            <w:tcBorders>
              <w:top w:val="nil"/>
              <w:left w:val="nil"/>
              <w:bottom w:val="single" w:sz="4" w:space="0" w:color="auto"/>
              <w:right w:val="single" w:sz="4" w:space="0" w:color="auto"/>
            </w:tcBorders>
            <w:shd w:val="clear" w:color="auto" w:fill="FFFFFF"/>
          </w:tcPr>
          <w:p w14:paraId="2BDCF361"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67189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5CBCCAC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1BD29C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tcPr>
          <w:p w14:paraId="60F9D66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Nevhodná stejnokrojová kázeň, která je v rozporu s definicí standardu.</w:t>
            </w:r>
          </w:p>
        </w:tc>
        <w:tc>
          <w:tcPr>
            <w:tcW w:w="419" w:type="pct"/>
            <w:tcBorders>
              <w:top w:val="single" w:sz="4" w:space="0" w:color="auto"/>
              <w:left w:val="nil"/>
              <w:bottom w:val="single" w:sz="4" w:space="0" w:color="auto"/>
              <w:right w:val="single" w:sz="4" w:space="0" w:color="auto"/>
            </w:tcBorders>
            <w:shd w:val="clear" w:color="auto" w:fill="FFFFFF"/>
          </w:tcPr>
          <w:p w14:paraId="6BA2C59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5E8431F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107CA1A0"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kontrol bez závady oproti definici standardu z celkového počtu kontrol</w:t>
            </w:r>
          </w:p>
        </w:tc>
      </w:tr>
      <w:tr w:rsidR="0056462D" w:rsidRPr="00C358CD" w14:paraId="1200E5F3"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7FC4A61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B15</w:t>
            </w:r>
          </w:p>
        </w:tc>
        <w:tc>
          <w:tcPr>
            <w:tcW w:w="562" w:type="pct"/>
            <w:tcBorders>
              <w:top w:val="nil"/>
              <w:left w:val="nil"/>
              <w:bottom w:val="single" w:sz="4" w:space="0" w:color="auto"/>
              <w:right w:val="single" w:sz="4" w:space="0" w:color="auto"/>
            </w:tcBorders>
          </w:tcPr>
          <w:p w14:paraId="3625D378"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vozidel</w:t>
            </w:r>
          </w:p>
        </w:tc>
        <w:tc>
          <w:tcPr>
            <w:tcW w:w="745" w:type="pct"/>
            <w:tcBorders>
              <w:top w:val="nil"/>
              <w:left w:val="nil"/>
              <w:bottom w:val="single" w:sz="4" w:space="0" w:color="auto"/>
              <w:right w:val="single" w:sz="4" w:space="0" w:color="auto"/>
            </w:tcBorders>
          </w:tcPr>
          <w:p w14:paraId="642E851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xml:space="preserve">Interiér i exteriér vozidla je při výjezdu na každou část výkonu čistý (exteriér s výjimkou mrazivých dnů), udržovaný, upravený, bez odpudivých prvků. Dopravce odstraňuje </w:t>
            </w:r>
            <w:r>
              <w:rPr>
                <w:rFonts w:ascii="Arial" w:hAnsi="Arial" w:cs="Arial"/>
                <w:sz w:val="18"/>
                <w:szCs w:val="18"/>
                <w:lang w:eastAsia="cs-CZ"/>
              </w:rPr>
              <w:br/>
            </w:r>
            <w:r w:rsidRPr="00C358CD">
              <w:rPr>
                <w:rFonts w:ascii="Arial" w:hAnsi="Arial" w:cs="Arial"/>
                <w:sz w:val="18"/>
                <w:szCs w:val="18"/>
                <w:lang w:eastAsia="cs-CZ"/>
              </w:rPr>
              <w:t>v rámci svých možností a v co nejkratším čase po zjištění prvky graffiti vně i zevnitř vozidla.</w:t>
            </w:r>
          </w:p>
        </w:tc>
        <w:tc>
          <w:tcPr>
            <w:tcW w:w="436" w:type="pct"/>
            <w:tcBorders>
              <w:top w:val="nil"/>
              <w:left w:val="nil"/>
              <w:bottom w:val="single" w:sz="4" w:space="0" w:color="auto"/>
              <w:right w:val="single" w:sz="4" w:space="0" w:color="auto"/>
            </w:tcBorders>
            <w:shd w:val="clear" w:color="auto" w:fill="FFFFFF"/>
          </w:tcPr>
          <w:p w14:paraId="67B5F0FE"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49EB2E5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5E5DB94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4C9A251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75 % vozů</w:t>
            </w:r>
          </w:p>
        </w:tc>
        <w:tc>
          <w:tcPr>
            <w:tcW w:w="183" w:type="pct"/>
            <w:tcBorders>
              <w:top w:val="nil"/>
              <w:left w:val="nil"/>
              <w:bottom w:val="single" w:sz="4" w:space="0" w:color="auto"/>
              <w:right w:val="single" w:sz="4" w:space="0" w:color="auto"/>
            </w:tcBorders>
            <w:shd w:val="clear" w:color="auto" w:fill="FFFFFF"/>
          </w:tcPr>
          <w:p w14:paraId="508EFCE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18897101"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Silné znečištění vozidla, způsobující nečitelnost informačních prvků</w:t>
            </w:r>
            <w:r>
              <w:rPr>
                <w:rFonts w:ascii="Arial" w:hAnsi="Arial" w:cs="Arial"/>
                <w:sz w:val="18"/>
                <w:szCs w:val="18"/>
              </w:rPr>
              <w:t xml:space="preserve">, nebo </w:t>
            </w:r>
            <w:r w:rsidRPr="00C358CD">
              <w:rPr>
                <w:rFonts w:ascii="Arial" w:hAnsi="Arial" w:cs="Arial"/>
                <w:sz w:val="18"/>
                <w:szCs w:val="18"/>
              </w:rPr>
              <w:t>silně znečištěné sedačky, zadržovací tyče, úchyty pro cestující.</w:t>
            </w:r>
          </w:p>
        </w:tc>
        <w:tc>
          <w:tcPr>
            <w:tcW w:w="419" w:type="pct"/>
            <w:tcBorders>
              <w:top w:val="single" w:sz="4" w:space="0" w:color="auto"/>
              <w:left w:val="nil"/>
              <w:bottom w:val="single" w:sz="4" w:space="0" w:color="auto"/>
              <w:right w:val="single" w:sz="4" w:space="0" w:color="auto"/>
            </w:tcBorders>
            <w:shd w:val="clear" w:color="auto" w:fill="FFFFFF"/>
          </w:tcPr>
          <w:p w14:paraId="6BC0FE9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65F3CEC7"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5550A619"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Průměrná čistota všech měřených vozidel dle bodového hodnocení jednotlivých aspektů (vnější čistota, čitelnost informačních prvků, sedačky, podlaha) s přiřazením váhy (čtyřbodová stupnice)</w:t>
            </w:r>
          </w:p>
        </w:tc>
      </w:tr>
      <w:tr w:rsidR="0056462D" w:rsidRPr="00C358CD" w14:paraId="0E62591E" w14:textId="77777777" w:rsidTr="0056462D">
        <w:trPr>
          <w:cantSplit/>
          <w:jc w:val="center"/>
        </w:trPr>
        <w:tc>
          <w:tcPr>
            <w:tcW w:w="222" w:type="pct"/>
            <w:tcBorders>
              <w:top w:val="nil"/>
              <w:left w:val="single" w:sz="12" w:space="0" w:color="auto"/>
              <w:bottom w:val="single" w:sz="4" w:space="0" w:color="auto"/>
              <w:right w:val="single" w:sz="4" w:space="0" w:color="auto"/>
            </w:tcBorders>
            <w:shd w:val="clear" w:color="auto" w:fill="FFFFFF"/>
          </w:tcPr>
          <w:p w14:paraId="47825F16"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B16</w:t>
            </w:r>
          </w:p>
        </w:tc>
        <w:tc>
          <w:tcPr>
            <w:tcW w:w="562" w:type="pct"/>
            <w:tcBorders>
              <w:top w:val="nil"/>
              <w:left w:val="nil"/>
              <w:bottom w:val="single" w:sz="4" w:space="0" w:color="auto"/>
              <w:right w:val="single" w:sz="4" w:space="0" w:color="auto"/>
            </w:tcBorders>
          </w:tcPr>
          <w:p w14:paraId="6F86B797"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Čistota zastávkových zařízení</w:t>
            </w:r>
          </w:p>
        </w:tc>
        <w:tc>
          <w:tcPr>
            <w:tcW w:w="745" w:type="pct"/>
            <w:tcBorders>
              <w:top w:val="nil"/>
              <w:left w:val="nil"/>
              <w:bottom w:val="single" w:sz="4" w:space="0" w:color="auto"/>
              <w:right w:val="single" w:sz="4" w:space="0" w:color="auto"/>
            </w:tcBorders>
          </w:tcPr>
          <w:p w14:paraId="1E3E0B93" w14:textId="77777777" w:rsidR="0056462D" w:rsidRPr="00C358CD" w:rsidRDefault="0056462D" w:rsidP="00F504AC">
            <w:pPr>
              <w:rPr>
                <w:rFonts w:ascii="Arial" w:hAnsi="Arial" w:cs="Arial"/>
                <w:sz w:val="18"/>
                <w:szCs w:val="18"/>
                <w:lang w:eastAsia="cs-CZ"/>
              </w:rPr>
            </w:pPr>
            <w:r w:rsidRPr="00166CA5">
              <w:rPr>
                <w:rFonts w:ascii="Arial" w:eastAsia="Times New Roman" w:hAnsi="Arial" w:cs="Arial"/>
                <w:sz w:val="18"/>
                <w:szCs w:val="18"/>
                <w:lang w:eastAsia="sk-SK"/>
              </w:rPr>
              <w:t>Zastávkový</w:t>
            </w:r>
            <w:r w:rsidRPr="00C358CD">
              <w:rPr>
                <w:rFonts w:ascii="Arial" w:hAnsi="Arial" w:cs="Arial"/>
                <w:sz w:val="18"/>
                <w:szCs w:val="18"/>
                <w:lang w:eastAsia="cs-CZ"/>
              </w:rPr>
              <w:t xml:space="preserve"> označník a jeho příslušenství je udržováno čisté a nepoškozené. Všechny informační prvky, zastávkové jízdní řády a provozní informace jsou dobře čitelné.</w:t>
            </w:r>
          </w:p>
        </w:tc>
        <w:tc>
          <w:tcPr>
            <w:tcW w:w="436" w:type="pct"/>
            <w:tcBorders>
              <w:top w:val="nil"/>
              <w:left w:val="nil"/>
              <w:bottom w:val="single" w:sz="4" w:space="0" w:color="auto"/>
              <w:right w:val="single" w:sz="4" w:space="0" w:color="auto"/>
            </w:tcBorders>
            <w:shd w:val="clear" w:color="auto" w:fill="FFFFFF"/>
          </w:tcPr>
          <w:p w14:paraId="4D4ED9A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90 %</w:t>
            </w:r>
          </w:p>
        </w:tc>
        <w:tc>
          <w:tcPr>
            <w:tcW w:w="314" w:type="pct"/>
            <w:tcBorders>
              <w:top w:val="nil"/>
              <w:left w:val="nil"/>
              <w:bottom w:val="single" w:sz="4" w:space="0" w:color="auto"/>
              <w:right w:val="single" w:sz="4" w:space="0" w:color="auto"/>
            </w:tcBorders>
            <w:shd w:val="clear" w:color="auto" w:fill="FFFFFF"/>
          </w:tcPr>
          <w:p w14:paraId="6500879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MSS</w:t>
            </w:r>
          </w:p>
          <w:p w14:paraId="605DFD2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(FZ)</w:t>
            </w:r>
          </w:p>
        </w:tc>
        <w:tc>
          <w:tcPr>
            <w:tcW w:w="519" w:type="pct"/>
            <w:tcBorders>
              <w:top w:val="nil"/>
              <w:left w:val="nil"/>
              <w:bottom w:val="single" w:sz="4" w:space="0" w:color="auto"/>
              <w:right w:val="single" w:sz="4" w:space="0" w:color="auto"/>
            </w:tcBorders>
            <w:shd w:val="clear" w:color="auto" w:fill="FFFFFF"/>
          </w:tcPr>
          <w:p w14:paraId="10C67AF9"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30 % zastávek na území Prahy, 100 % zastávek mimo území Prahy</w:t>
            </w:r>
          </w:p>
        </w:tc>
        <w:tc>
          <w:tcPr>
            <w:tcW w:w="183" w:type="pct"/>
            <w:tcBorders>
              <w:top w:val="nil"/>
              <w:left w:val="nil"/>
              <w:bottom w:val="single" w:sz="4" w:space="0" w:color="auto"/>
              <w:right w:val="single" w:sz="4" w:space="0" w:color="auto"/>
            </w:tcBorders>
            <w:shd w:val="clear" w:color="auto" w:fill="FFFFFF"/>
          </w:tcPr>
          <w:p w14:paraId="29684A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nil"/>
              <w:left w:val="nil"/>
              <w:bottom w:val="single" w:sz="4" w:space="0" w:color="auto"/>
              <w:right w:val="single" w:sz="4" w:space="0" w:color="auto"/>
            </w:tcBorders>
            <w:shd w:val="clear" w:color="auto" w:fill="FFFFFF"/>
          </w:tcPr>
          <w:p w14:paraId="210C1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Neodstraněné závady v čistotě zastávkových označníků a jejich příslušenství do 3 pracovních dnů od nahlášení.</w:t>
            </w:r>
          </w:p>
        </w:tc>
        <w:tc>
          <w:tcPr>
            <w:tcW w:w="419" w:type="pct"/>
            <w:tcBorders>
              <w:top w:val="nil"/>
              <w:left w:val="nil"/>
              <w:bottom w:val="single" w:sz="4" w:space="0" w:color="auto"/>
              <w:right w:val="single" w:sz="4" w:space="0" w:color="auto"/>
            </w:tcBorders>
            <w:shd w:val="clear" w:color="auto" w:fill="FFFFFF"/>
          </w:tcPr>
          <w:p w14:paraId="67CD40B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nil"/>
              <w:left w:val="nil"/>
              <w:bottom w:val="single" w:sz="4" w:space="0" w:color="auto"/>
              <w:right w:val="single" w:sz="4" w:space="0" w:color="auto"/>
            </w:tcBorders>
            <w:shd w:val="clear" w:color="auto" w:fill="FFFFFF"/>
          </w:tcPr>
          <w:p w14:paraId="48384342"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nil"/>
              <w:left w:val="nil"/>
              <w:bottom w:val="single" w:sz="4" w:space="0" w:color="auto"/>
              <w:right w:val="single" w:sz="12" w:space="0" w:color="auto"/>
            </w:tcBorders>
            <w:shd w:val="clear" w:color="auto" w:fill="FFFFFF"/>
          </w:tcPr>
          <w:p w14:paraId="31791D35"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podíl zastávek bez závady oproti definici standardu z celkového počtu kontrolovaných zastávek</w:t>
            </w:r>
          </w:p>
        </w:tc>
      </w:tr>
      <w:tr w:rsidR="0056462D" w:rsidRPr="00C358CD" w14:paraId="55985C8D"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6E0185B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B17</w:t>
            </w:r>
          </w:p>
        </w:tc>
        <w:tc>
          <w:tcPr>
            <w:tcW w:w="562" w:type="pct"/>
            <w:tcBorders>
              <w:top w:val="single" w:sz="4" w:space="0" w:color="auto"/>
              <w:left w:val="nil"/>
              <w:bottom w:val="single" w:sz="4" w:space="0" w:color="auto"/>
              <w:right w:val="single" w:sz="4" w:space="0" w:color="auto"/>
            </w:tcBorders>
          </w:tcPr>
          <w:p w14:paraId="4B74026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Rizikové situace</w:t>
            </w:r>
          </w:p>
        </w:tc>
        <w:tc>
          <w:tcPr>
            <w:tcW w:w="745" w:type="pct"/>
            <w:tcBorders>
              <w:top w:val="single" w:sz="4" w:space="0" w:color="auto"/>
              <w:left w:val="nil"/>
              <w:bottom w:val="single" w:sz="4" w:space="0" w:color="auto"/>
              <w:right w:val="single" w:sz="4" w:space="0" w:color="auto"/>
            </w:tcBorders>
          </w:tcPr>
          <w:p w14:paraId="3C8C9DA8"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Bezvadný t</w:t>
            </w:r>
            <w:r w:rsidRPr="00C358CD">
              <w:rPr>
                <w:rFonts w:ascii="Arial" w:hAnsi="Arial" w:cs="Arial"/>
                <w:sz w:val="18"/>
                <w:szCs w:val="18"/>
                <w:lang w:eastAsia="cs-CZ"/>
              </w:rPr>
              <w:t>echnický stav vozidla</w:t>
            </w:r>
            <w:r>
              <w:rPr>
                <w:rFonts w:ascii="Arial" w:hAnsi="Arial" w:cs="Arial"/>
                <w:sz w:val="18"/>
                <w:szCs w:val="18"/>
                <w:lang w:eastAsia="cs-CZ"/>
              </w:rPr>
              <w:t>,</w:t>
            </w:r>
            <w:r w:rsidRPr="00C358CD">
              <w:rPr>
                <w:rFonts w:ascii="Arial" w:hAnsi="Arial" w:cs="Arial"/>
                <w:sz w:val="18"/>
                <w:szCs w:val="18"/>
                <w:lang w:eastAsia="cs-CZ"/>
              </w:rPr>
              <w:t xml:space="preserve"> odpovíd</w:t>
            </w:r>
            <w:r>
              <w:rPr>
                <w:rFonts w:ascii="Arial" w:hAnsi="Arial" w:cs="Arial"/>
                <w:sz w:val="18"/>
                <w:szCs w:val="18"/>
                <w:lang w:eastAsia="cs-CZ"/>
              </w:rPr>
              <w:t>ající</w:t>
            </w:r>
            <w:r w:rsidRPr="00C358CD">
              <w:rPr>
                <w:rFonts w:ascii="Arial" w:hAnsi="Arial" w:cs="Arial"/>
                <w:sz w:val="18"/>
                <w:szCs w:val="18"/>
                <w:lang w:eastAsia="cs-CZ"/>
              </w:rPr>
              <w:t xml:space="preserve"> platným právním předpisům</w:t>
            </w:r>
            <w:r>
              <w:rPr>
                <w:rFonts w:ascii="Arial" w:hAnsi="Arial" w:cs="Arial"/>
                <w:sz w:val="18"/>
                <w:szCs w:val="18"/>
                <w:lang w:eastAsia="cs-CZ"/>
              </w:rPr>
              <w:t>.</w:t>
            </w:r>
            <w:r w:rsidRPr="00C358CD">
              <w:rPr>
                <w:rFonts w:ascii="Arial" w:hAnsi="Arial" w:cs="Arial"/>
                <w:sz w:val="18"/>
                <w:szCs w:val="18"/>
                <w:lang w:eastAsia="cs-CZ"/>
              </w:rPr>
              <w:t xml:space="preserve"> </w:t>
            </w:r>
            <w:r>
              <w:rPr>
                <w:rFonts w:ascii="Arial" w:hAnsi="Arial" w:cs="Arial"/>
                <w:sz w:val="18"/>
                <w:szCs w:val="18"/>
                <w:lang w:eastAsia="cs-CZ"/>
              </w:rPr>
              <w:t>P</w:t>
            </w:r>
            <w:r w:rsidRPr="00C358CD">
              <w:rPr>
                <w:rFonts w:ascii="Arial" w:hAnsi="Arial" w:cs="Arial"/>
                <w:sz w:val="18"/>
                <w:szCs w:val="18"/>
                <w:lang w:eastAsia="cs-CZ"/>
              </w:rPr>
              <w:t>řípadné závady je nutno ihned odstranit.</w:t>
            </w:r>
          </w:p>
        </w:tc>
        <w:tc>
          <w:tcPr>
            <w:tcW w:w="436" w:type="pct"/>
            <w:tcBorders>
              <w:top w:val="single" w:sz="4" w:space="0" w:color="auto"/>
              <w:left w:val="nil"/>
              <w:bottom w:val="single" w:sz="4" w:space="0" w:color="auto"/>
              <w:right w:val="single" w:sz="4" w:space="0" w:color="auto"/>
            </w:tcBorders>
            <w:shd w:val="clear" w:color="auto" w:fill="FFFFFF"/>
          </w:tcPr>
          <w:p w14:paraId="7988FC0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w:t>
            </w:r>
          </w:p>
        </w:tc>
        <w:tc>
          <w:tcPr>
            <w:tcW w:w="314" w:type="pct"/>
            <w:tcBorders>
              <w:top w:val="single" w:sz="4" w:space="0" w:color="auto"/>
              <w:left w:val="nil"/>
              <w:bottom w:val="single" w:sz="4" w:space="0" w:color="auto"/>
              <w:right w:val="single" w:sz="4" w:space="0" w:color="auto"/>
            </w:tcBorders>
            <w:shd w:val="clear" w:color="auto" w:fill="FFFFFF"/>
          </w:tcPr>
          <w:p w14:paraId="1738F1F5"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p w14:paraId="7EA70902"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w:t>
            </w:r>
          </w:p>
        </w:tc>
        <w:tc>
          <w:tcPr>
            <w:tcW w:w="519" w:type="pct"/>
            <w:tcBorders>
              <w:top w:val="single" w:sz="4" w:space="0" w:color="auto"/>
              <w:left w:val="nil"/>
              <w:bottom w:val="single" w:sz="4" w:space="0" w:color="auto"/>
              <w:right w:val="single" w:sz="4" w:space="0" w:color="auto"/>
            </w:tcBorders>
            <w:shd w:val="clear" w:color="auto" w:fill="FFFFFF"/>
          </w:tcPr>
          <w:p w14:paraId="69119D17"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kontrolní vzorek</w:t>
            </w:r>
          </w:p>
        </w:tc>
        <w:tc>
          <w:tcPr>
            <w:tcW w:w="183" w:type="pct"/>
            <w:tcBorders>
              <w:top w:val="single" w:sz="4" w:space="0" w:color="auto"/>
              <w:left w:val="nil"/>
              <w:bottom w:val="single" w:sz="4" w:space="0" w:color="auto"/>
              <w:right w:val="single" w:sz="4" w:space="0" w:color="auto"/>
            </w:tcBorders>
            <w:shd w:val="clear" w:color="auto" w:fill="FFFFFF"/>
          </w:tcPr>
          <w:p w14:paraId="63C475DD"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02EA7874" w14:textId="77777777" w:rsidR="0056462D" w:rsidRPr="00C358CD" w:rsidRDefault="0056462D" w:rsidP="00F504AC">
            <w:pPr>
              <w:rPr>
                <w:rFonts w:ascii="Arial" w:hAnsi="Arial" w:cs="Arial"/>
                <w:sz w:val="18"/>
                <w:szCs w:val="18"/>
              </w:rPr>
            </w:pPr>
            <w:r w:rsidRPr="00C358CD">
              <w:rPr>
                <w:rFonts w:ascii="Arial" w:hAnsi="Arial" w:cs="Arial"/>
                <w:sz w:val="18"/>
                <w:szCs w:val="18"/>
              </w:rPr>
              <w:t>Závažné technické závady vozidla ohrožující bezpečnost či zdraví cestujících, například:</w:t>
            </w:r>
          </w:p>
          <w:p w14:paraId="781BB375"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jízda s nezajištěnými (nezavřenými) dveřmi</w:t>
            </w:r>
          </w:p>
          <w:p w14:paraId="59C08DFC" w14:textId="77777777" w:rsidR="0056462D" w:rsidRPr="00C358C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neupevněné sedačky ve voze</w:t>
            </w:r>
          </w:p>
          <w:p w14:paraId="4B13DE7A" w14:textId="77777777" w:rsidR="0056462D" w:rsidRDefault="0056462D" w:rsidP="00F504AC">
            <w:pPr>
              <w:autoSpaceDE w:val="0"/>
              <w:autoSpaceDN w:val="0"/>
              <w:adjustRightInd w:val="0"/>
              <w:rPr>
                <w:rFonts w:ascii="Arial" w:hAnsi="Arial" w:cs="Arial"/>
                <w:sz w:val="18"/>
                <w:szCs w:val="18"/>
              </w:rPr>
            </w:pPr>
            <w:r w:rsidRPr="00C358CD">
              <w:rPr>
                <w:rFonts w:ascii="Arial" w:hAnsi="Arial" w:cs="Arial"/>
                <w:sz w:val="18"/>
                <w:szCs w:val="18"/>
              </w:rPr>
              <w:t>- nezajištěné nebo chybějící úchyty pro cestující</w:t>
            </w:r>
          </w:p>
          <w:p w14:paraId="544AD7AB" w14:textId="77777777" w:rsidR="0056462D" w:rsidRPr="00C358CD" w:rsidRDefault="0056462D" w:rsidP="00F504AC">
            <w:pPr>
              <w:autoSpaceDE w:val="0"/>
              <w:autoSpaceDN w:val="0"/>
              <w:adjustRightInd w:val="0"/>
              <w:rPr>
                <w:rFonts w:ascii="Arial" w:hAnsi="Arial" w:cs="Arial"/>
                <w:sz w:val="18"/>
                <w:szCs w:val="18"/>
              </w:rPr>
            </w:pPr>
            <w:r>
              <w:rPr>
                <w:rFonts w:ascii="Arial" w:hAnsi="Arial" w:cs="Arial"/>
                <w:sz w:val="18"/>
                <w:szCs w:val="18"/>
              </w:rPr>
              <w:t>Ř</w:t>
            </w:r>
            <w:r w:rsidRPr="00C358CD">
              <w:rPr>
                <w:rFonts w:ascii="Arial" w:hAnsi="Arial" w:cs="Arial"/>
                <w:sz w:val="18"/>
                <w:szCs w:val="18"/>
              </w:rPr>
              <w:t>idič je pod vlivem al</w:t>
            </w:r>
            <w:r>
              <w:rPr>
                <w:rFonts w:ascii="Arial" w:hAnsi="Arial" w:cs="Arial"/>
                <w:sz w:val="18"/>
                <w:szCs w:val="18"/>
              </w:rPr>
              <w:t>koholu nebo jiné návykové látky</w:t>
            </w:r>
          </w:p>
        </w:tc>
        <w:tc>
          <w:tcPr>
            <w:tcW w:w="419" w:type="pct"/>
            <w:tcBorders>
              <w:top w:val="single" w:sz="4" w:space="0" w:color="auto"/>
              <w:left w:val="nil"/>
              <w:bottom w:val="single" w:sz="4" w:space="0" w:color="auto"/>
              <w:right w:val="single" w:sz="4" w:space="0" w:color="auto"/>
            </w:tcBorders>
            <w:shd w:val="clear" w:color="auto" w:fill="FFFFFF"/>
          </w:tcPr>
          <w:p w14:paraId="5640A3CB"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8D8997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shd w:val="clear" w:color="auto" w:fill="FFFFFF"/>
          </w:tcPr>
          <w:p w14:paraId="7883065F"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počet zjištěných rizikových situací z počtu provedených kontrol</w:t>
            </w:r>
          </w:p>
        </w:tc>
      </w:tr>
      <w:tr w:rsidR="0056462D" w:rsidRPr="00C358CD" w14:paraId="1ED44D71"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2378B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B18</w:t>
            </w:r>
          </w:p>
        </w:tc>
        <w:tc>
          <w:tcPr>
            <w:tcW w:w="562" w:type="pct"/>
            <w:tcBorders>
              <w:top w:val="single" w:sz="4" w:space="0" w:color="auto"/>
              <w:left w:val="nil"/>
              <w:bottom w:val="single" w:sz="4" w:space="0" w:color="auto"/>
              <w:right w:val="single" w:sz="4" w:space="0" w:color="auto"/>
            </w:tcBorders>
          </w:tcPr>
          <w:p w14:paraId="58DC03F6"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Stáří vozidel</w:t>
            </w:r>
          </w:p>
        </w:tc>
        <w:tc>
          <w:tcPr>
            <w:tcW w:w="745" w:type="pct"/>
            <w:tcBorders>
              <w:top w:val="single" w:sz="4" w:space="0" w:color="auto"/>
              <w:left w:val="nil"/>
              <w:bottom w:val="single" w:sz="4" w:space="0" w:color="auto"/>
              <w:right w:val="single" w:sz="4" w:space="0" w:color="auto"/>
            </w:tcBorders>
          </w:tcPr>
          <w:p w14:paraId="0B90E6A3"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rPr>
              <w:t>Vozidlo v evidenci dopravce určené pro provoz na linkách PID není starší než</w:t>
            </w:r>
            <w:r>
              <w:rPr>
                <w:rFonts w:ascii="Arial" w:hAnsi="Arial" w:cs="Arial"/>
                <w:sz w:val="18"/>
                <w:szCs w:val="18"/>
              </w:rPr>
              <w:t xml:space="preserve"> 16 let. </w:t>
            </w:r>
            <w:r w:rsidRPr="0088767C">
              <w:rPr>
                <w:rFonts w:ascii="Arial" w:hAnsi="Arial" w:cs="Arial"/>
                <w:sz w:val="18"/>
                <w:szCs w:val="18"/>
              </w:rPr>
              <w:t xml:space="preserve">Průměrné stáří vozového parku pro každého z dopravců nesmí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36" w:type="pct"/>
            <w:tcBorders>
              <w:top w:val="single" w:sz="4" w:space="0" w:color="auto"/>
              <w:left w:val="nil"/>
              <w:bottom w:val="single" w:sz="4" w:space="0" w:color="auto"/>
              <w:right w:val="single" w:sz="4" w:space="0" w:color="auto"/>
            </w:tcBorders>
            <w:shd w:val="clear" w:color="auto" w:fill="FFFFFF"/>
          </w:tcPr>
          <w:p w14:paraId="50ECAEC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100</w:t>
            </w:r>
            <w:r w:rsidRPr="00C358CD">
              <w:rPr>
                <w:rFonts w:ascii="Arial" w:hAnsi="Arial" w:cs="Arial"/>
                <w:sz w:val="18"/>
                <w:szCs w:val="18"/>
                <w:lang w:eastAsia="cs-CZ"/>
              </w:rPr>
              <w:t> %</w:t>
            </w:r>
          </w:p>
        </w:tc>
        <w:tc>
          <w:tcPr>
            <w:tcW w:w="314" w:type="pct"/>
            <w:tcBorders>
              <w:top w:val="single" w:sz="4" w:space="0" w:color="auto"/>
              <w:left w:val="nil"/>
              <w:bottom w:val="single" w:sz="4" w:space="0" w:color="auto"/>
              <w:right w:val="single" w:sz="4" w:space="0" w:color="auto"/>
            </w:tcBorders>
            <w:shd w:val="clear" w:color="auto" w:fill="FFFFFF"/>
          </w:tcPr>
          <w:p w14:paraId="22F96DD8"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DPM</w:t>
            </w:r>
          </w:p>
        </w:tc>
        <w:tc>
          <w:tcPr>
            <w:tcW w:w="519" w:type="pct"/>
            <w:tcBorders>
              <w:top w:val="single" w:sz="4" w:space="0" w:color="auto"/>
              <w:left w:val="nil"/>
              <w:bottom w:val="single" w:sz="4" w:space="0" w:color="auto"/>
              <w:right w:val="single" w:sz="4" w:space="0" w:color="auto"/>
            </w:tcBorders>
            <w:shd w:val="clear" w:color="auto" w:fill="FFFFFF"/>
          </w:tcPr>
          <w:p w14:paraId="55F7CCBC"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4" w:space="0" w:color="auto"/>
              <w:right w:val="single" w:sz="4" w:space="0" w:color="auto"/>
            </w:tcBorders>
            <w:shd w:val="clear" w:color="auto" w:fill="FFFFFF"/>
          </w:tcPr>
          <w:p w14:paraId="1E763D43"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584" w:type="pct"/>
            <w:tcBorders>
              <w:top w:val="single" w:sz="4" w:space="0" w:color="auto"/>
              <w:left w:val="nil"/>
              <w:bottom w:val="single" w:sz="4" w:space="0" w:color="auto"/>
              <w:right w:val="single" w:sz="4" w:space="0" w:color="auto"/>
            </w:tcBorders>
            <w:shd w:val="clear" w:color="auto" w:fill="FFFFFF"/>
          </w:tcPr>
          <w:p w14:paraId="3918FB92" w14:textId="77777777" w:rsidR="0056462D" w:rsidRDefault="0056462D" w:rsidP="00F504AC">
            <w:pPr>
              <w:rPr>
                <w:rFonts w:ascii="Arial" w:hAnsi="Arial" w:cs="Arial"/>
                <w:sz w:val="18"/>
                <w:szCs w:val="18"/>
              </w:rPr>
            </w:pPr>
            <w:r w:rsidRPr="00C358CD">
              <w:rPr>
                <w:rFonts w:ascii="Arial" w:hAnsi="Arial" w:cs="Arial"/>
                <w:sz w:val="18"/>
                <w:szCs w:val="18"/>
              </w:rPr>
              <w:t xml:space="preserve">Vozidlo provozované na linkách PID </w:t>
            </w:r>
            <w:r>
              <w:rPr>
                <w:rFonts w:ascii="Arial" w:hAnsi="Arial" w:cs="Arial"/>
                <w:sz w:val="18"/>
                <w:szCs w:val="18"/>
              </w:rPr>
              <w:t>je starší než 16 let.</w:t>
            </w:r>
          </w:p>
          <w:p w14:paraId="0E77EDC7" w14:textId="77777777" w:rsidR="0056462D" w:rsidRPr="00C358CD" w:rsidRDefault="0056462D" w:rsidP="00F504AC">
            <w:pPr>
              <w:rPr>
                <w:rFonts w:ascii="Arial" w:hAnsi="Arial" w:cs="Arial"/>
                <w:sz w:val="18"/>
                <w:szCs w:val="18"/>
                <w:lang w:eastAsia="cs-CZ"/>
              </w:rPr>
            </w:pPr>
            <w:r w:rsidRPr="0088767C">
              <w:rPr>
                <w:rFonts w:ascii="Arial" w:hAnsi="Arial" w:cs="Arial"/>
                <w:sz w:val="18"/>
                <w:szCs w:val="18"/>
              </w:rPr>
              <w:t>Průměrné stáří vozového parku pro každého z dopravců</w:t>
            </w:r>
            <w:r>
              <w:rPr>
                <w:rFonts w:ascii="Arial" w:hAnsi="Arial" w:cs="Arial"/>
                <w:sz w:val="18"/>
                <w:szCs w:val="18"/>
              </w:rPr>
              <w:t xml:space="preserve"> přesahuje</w:t>
            </w:r>
            <w:r w:rsidRPr="0088767C">
              <w:rPr>
                <w:rFonts w:ascii="Arial" w:hAnsi="Arial" w:cs="Arial"/>
                <w:sz w:val="18"/>
                <w:szCs w:val="18"/>
              </w:rPr>
              <w:t xml:space="preserve"> na výše specifikovaných dopravních výkonech přesáhnout </w:t>
            </w:r>
            <w:r>
              <w:rPr>
                <w:rFonts w:ascii="Arial" w:hAnsi="Arial" w:cs="Arial"/>
                <w:sz w:val="18"/>
                <w:szCs w:val="18"/>
              </w:rPr>
              <w:t>9</w:t>
            </w:r>
            <w:r w:rsidRPr="0088767C">
              <w:rPr>
                <w:rFonts w:ascii="Arial" w:hAnsi="Arial" w:cs="Arial"/>
                <w:sz w:val="18"/>
                <w:szCs w:val="18"/>
              </w:rPr>
              <w:t xml:space="preserve"> let.</w:t>
            </w:r>
          </w:p>
        </w:tc>
        <w:tc>
          <w:tcPr>
            <w:tcW w:w="419" w:type="pct"/>
            <w:tcBorders>
              <w:top w:val="single" w:sz="4" w:space="0" w:color="auto"/>
              <w:left w:val="nil"/>
              <w:bottom w:val="single" w:sz="4" w:space="0" w:color="auto"/>
              <w:right w:val="single" w:sz="4" w:space="0" w:color="auto"/>
            </w:tcBorders>
            <w:shd w:val="clear" w:color="auto" w:fill="FFFFFF"/>
          </w:tcPr>
          <w:p w14:paraId="29E9A7B0"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03D2CDDA"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D</w:t>
            </w:r>
          </w:p>
        </w:tc>
        <w:tc>
          <w:tcPr>
            <w:tcW w:w="835" w:type="pct"/>
            <w:tcBorders>
              <w:top w:val="single" w:sz="4" w:space="0" w:color="auto"/>
              <w:left w:val="nil"/>
              <w:bottom w:val="single" w:sz="4" w:space="0" w:color="auto"/>
              <w:right w:val="single" w:sz="12" w:space="0" w:color="auto"/>
            </w:tcBorders>
          </w:tcPr>
          <w:p w14:paraId="492FDF8A"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 xml:space="preserve">- </w:t>
            </w:r>
            <w:r w:rsidRPr="00C358CD">
              <w:rPr>
                <w:rFonts w:ascii="Arial" w:hAnsi="Arial" w:cs="Arial"/>
                <w:sz w:val="18"/>
                <w:szCs w:val="18"/>
                <w:lang w:eastAsia="cs-CZ"/>
              </w:rPr>
              <w:t>průměrné stáří vozového parku</w:t>
            </w:r>
          </w:p>
          <w:p w14:paraId="4C9F8594" w14:textId="77777777" w:rsidR="0056462D" w:rsidRPr="00C358CD" w:rsidRDefault="0056462D" w:rsidP="00F504AC">
            <w:pPr>
              <w:rPr>
                <w:rFonts w:ascii="Arial" w:hAnsi="Arial" w:cs="Arial"/>
                <w:sz w:val="18"/>
                <w:szCs w:val="18"/>
                <w:lang w:eastAsia="cs-CZ"/>
              </w:rPr>
            </w:pPr>
            <w:r w:rsidRPr="00C358CD">
              <w:rPr>
                <w:rFonts w:ascii="Arial" w:hAnsi="Arial" w:cs="Arial"/>
                <w:sz w:val="18"/>
                <w:szCs w:val="18"/>
                <w:lang w:eastAsia="cs-CZ"/>
              </w:rPr>
              <w:t>- počet nepřijatelných situací</w:t>
            </w:r>
          </w:p>
        </w:tc>
      </w:tr>
      <w:tr w:rsidR="0056462D" w:rsidRPr="00C358CD" w14:paraId="7634EA40" w14:textId="77777777" w:rsidTr="0056462D">
        <w:trPr>
          <w:cantSplit/>
          <w:jc w:val="center"/>
        </w:trPr>
        <w:tc>
          <w:tcPr>
            <w:tcW w:w="222" w:type="pct"/>
            <w:tcBorders>
              <w:top w:val="single" w:sz="4" w:space="0" w:color="auto"/>
              <w:left w:val="single" w:sz="12" w:space="0" w:color="auto"/>
              <w:bottom w:val="single" w:sz="4" w:space="0" w:color="auto"/>
              <w:right w:val="single" w:sz="4" w:space="0" w:color="auto"/>
            </w:tcBorders>
            <w:shd w:val="clear" w:color="auto" w:fill="FFFFFF"/>
          </w:tcPr>
          <w:p w14:paraId="51ABB740"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B20</w:t>
            </w:r>
          </w:p>
        </w:tc>
        <w:tc>
          <w:tcPr>
            <w:tcW w:w="562" w:type="pct"/>
            <w:tcBorders>
              <w:top w:val="single" w:sz="4" w:space="0" w:color="auto"/>
              <w:left w:val="nil"/>
              <w:bottom w:val="single" w:sz="4" w:space="0" w:color="auto"/>
              <w:right w:val="single" w:sz="4" w:space="0" w:color="auto"/>
            </w:tcBorders>
          </w:tcPr>
          <w:p w14:paraId="43A1EBDD"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Tepelná pohoda</w:t>
            </w:r>
          </w:p>
        </w:tc>
        <w:tc>
          <w:tcPr>
            <w:tcW w:w="745" w:type="pct"/>
            <w:tcBorders>
              <w:top w:val="single" w:sz="4" w:space="0" w:color="auto"/>
              <w:left w:val="nil"/>
              <w:bottom w:val="single" w:sz="4" w:space="0" w:color="auto"/>
              <w:right w:val="single" w:sz="4" w:space="0" w:color="auto"/>
            </w:tcBorders>
          </w:tcPr>
          <w:p w14:paraId="35E2606B" w14:textId="77777777" w:rsidR="0056462D" w:rsidRPr="00C358CD" w:rsidRDefault="0056462D" w:rsidP="00F504AC">
            <w:pPr>
              <w:rPr>
                <w:rFonts w:ascii="Arial" w:hAnsi="Arial" w:cs="Arial"/>
                <w:sz w:val="18"/>
                <w:szCs w:val="18"/>
              </w:rPr>
            </w:pPr>
            <w:r>
              <w:rPr>
                <w:rFonts w:ascii="Arial" w:hAnsi="Arial" w:cs="Arial"/>
                <w:sz w:val="18"/>
                <w:szCs w:val="18"/>
              </w:rPr>
              <w:t xml:space="preserve">Ve vozidle je dodrženo předepsané teplotní rozmezí </w:t>
            </w:r>
            <w:r>
              <w:rPr>
                <w:rFonts w:ascii="Arial" w:hAnsi="Arial" w:cs="Arial"/>
                <w:sz w:val="18"/>
                <w:szCs w:val="18"/>
              </w:rPr>
              <w:br/>
              <w:t xml:space="preserve">(v případě teplot nad 22 </w:t>
            </w:r>
            <w:r>
              <w:rPr>
                <w:rFonts w:cs="Arial"/>
                <w:sz w:val="18"/>
                <w:szCs w:val="18"/>
              </w:rPr>
              <w:t>º</w:t>
            </w:r>
            <w:r>
              <w:rPr>
                <w:rFonts w:ascii="Arial" w:hAnsi="Arial" w:cs="Arial"/>
                <w:sz w:val="18"/>
                <w:szCs w:val="18"/>
              </w:rPr>
              <w:t>C neplatí pro vozidla, která nemusí být vybavena celovozovou klimatizací)</w:t>
            </w:r>
          </w:p>
        </w:tc>
        <w:tc>
          <w:tcPr>
            <w:tcW w:w="436" w:type="pct"/>
            <w:tcBorders>
              <w:top w:val="single" w:sz="4" w:space="0" w:color="auto"/>
              <w:left w:val="nil"/>
              <w:bottom w:val="single" w:sz="4" w:space="0" w:color="auto"/>
              <w:right w:val="single" w:sz="4" w:space="0" w:color="auto"/>
            </w:tcBorders>
            <w:shd w:val="clear" w:color="auto" w:fill="FFFFFF"/>
          </w:tcPr>
          <w:p w14:paraId="4899A843"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80%</w:t>
            </w:r>
          </w:p>
        </w:tc>
        <w:tc>
          <w:tcPr>
            <w:tcW w:w="314" w:type="pct"/>
            <w:tcBorders>
              <w:top w:val="single" w:sz="4" w:space="0" w:color="auto"/>
              <w:left w:val="nil"/>
              <w:bottom w:val="single" w:sz="4" w:space="0" w:color="auto"/>
              <w:right w:val="single" w:sz="4" w:space="0" w:color="auto"/>
            </w:tcBorders>
            <w:shd w:val="clear" w:color="auto" w:fill="FFFFFF"/>
          </w:tcPr>
          <w:p w14:paraId="49D8DF71"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 (K)</w:t>
            </w:r>
          </w:p>
        </w:tc>
        <w:tc>
          <w:tcPr>
            <w:tcW w:w="519" w:type="pct"/>
            <w:tcBorders>
              <w:top w:val="single" w:sz="4" w:space="0" w:color="auto"/>
              <w:left w:val="nil"/>
              <w:bottom w:val="single" w:sz="4" w:space="0" w:color="auto"/>
              <w:right w:val="single" w:sz="4" w:space="0" w:color="auto"/>
            </w:tcBorders>
            <w:shd w:val="clear" w:color="auto" w:fill="FFFFFF"/>
          </w:tcPr>
          <w:p w14:paraId="2000C85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75% vozů/kontrolní vzorek</w:t>
            </w:r>
          </w:p>
        </w:tc>
        <w:tc>
          <w:tcPr>
            <w:tcW w:w="183" w:type="pct"/>
            <w:tcBorders>
              <w:top w:val="single" w:sz="4" w:space="0" w:color="auto"/>
              <w:left w:val="nil"/>
              <w:bottom w:val="single" w:sz="4" w:space="0" w:color="auto"/>
              <w:right w:val="single" w:sz="4" w:space="0" w:color="auto"/>
            </w:tcBorders>
            <w:shd w:val="clear" w:color="auto" w:fill="FFFFFF"/>
          </w:tcPr>
          <w:p w14:paraId="5913A194"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R</w:t>
            </w:r>
          </w:p>
        </w:tc>
        <w:tc>
          <w:tcPr>
            <w:tcW w:w="584" w:type="pct"/>
            <w:tcBorders>
              <w:top w:val="single" w:sz="4" w:space="0" w:color="auto"/>
              <w:left w:val="nil"/>
              <w:bottom w:val="single" w:sz="4" w:space="0" w:color="auto"/>
              <w:right w:val="single" w:sz="4" w:space="0" w:color="auto"/>
            </w:tcBorders>
            <w:shd w:val="clear" w:color="auto" w:fill="FFFFFF"/>
          </w:tcPr>
          <w:p w14:paraId="612A8607" w14:textId="77777777" w:rsidR="0056462D" w:rsidRPr="00C358CD" w:rsidRDefault="0056462D" w:rsidP="00F504AC">
            <w:pPr>
              <w:rPr>
                <w:rFonts w:ascii="Arial" w:hAnsi="Arial" w:cs="Arial"/>
                <w:sz w:val="18"/>
                <w:szCs w:val="18"/>
              </w:rPr>
            </w:pPr>
            <w:r>
              <w:rPr>
                <w:rFonts w:ascii="Arial" w:hAnsi="Arial" w:cs="Arial"/>
                <w:sz w:val="18"/>
                <w:szCs w:val="18"/>
              </w:rPr>
              <w:t>Při venkovní teplotě nižší než 8</w:t>
            </w:r>
            <w:r>
              <w:rPr>
                <w:rFonts w:cs="Arial"/>
                <w:sz w:val="18"/>
                <w:szCs w:val="18"/>
              </w:rPr>
              <w:t>º</w:t>
            </w:r>
            <w:r>
              <w:rPr>
                <w:rFonts w:ascii="Arial" w:hAnsi="Arial" w:cs="Arial"/>
                <w:sz w:val="18"/>
                <w:szCs w:val="18"/>
              </w:rPr>
              <w:t xml:space="preserve">C není zapnuté topení, </w:t>
            </w:r>
            <w:r>
              <w:rPr>
                <w:rFonts w:ascii="Arial" w:hAnsi="Arial" w:cs="Arial"/>
                <w:sz w:val="18"/>
                <w:szCs w:val="18"/>
              </w:rPr>
              <w:br/>
              <w:t xml:space="preserve">při teplotě vyšší než 25 </w:t>
            </w:r>
            <w:r>
              <w:rPr>
                <w:rFonts w:cs="Arial"/>
                <w:sz w:val="18"/>
                <w:szCs w:val="18"/>
              </w:rPr>
              <w:t>º</w:t>
            </w:r>
            <w:r>
              <w:rPr>
                <w:rFonts w:ascii="Arial" w:hAnsi="Arial" w:cs="Arial"/>
                <w:sz w:val="18"/>
                <w:szCs w:val="18"/>
              </w:rPr>
              <w:t>C není zapnutá celovozová klimatizace, je-li jí vozidlo vybaveno</w:t>
            </w:r>
          </w:p>
        </w:tc>
        <w:tc>
          <w:tcPr>
            <w:tcW w:w="419" w:type="pct"/>
            <w:tcBorders>
              <w:top w:val="single" w:sz="4" w:space="0" w:color="auto"/>
              <w:left w:val="nil"/>
              <w:bottom w:val="single" w:sz="4" w:space="0" w:color="auto"/>
              <w:right w:val="single" w:sz="4" w:space="0" w:color="auto"/>
            </w:tcBorders>
            <w:shd w:val="clear" w:color="auto" w:fill="FFFFFF"/>
          </w:tcPr>
          <w:p w14:paraId="37649D8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4" w:space="0" w:color="auto"/>
              <w:right w:val="single" w:sz="4" w:space="0" w:color="auto"/>
            </w:tcBorders>
            <w:shd w:val="clear" w:color="auto" w:fill="FFFFFF"/>
          </w:tcPr>
          <w:p w14:paraId="29FBF57F"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4" w:space="0" w:color="auto"/>
              <w:right w:val="single" w:sz="12" w:space="0" w:color="auto"/>
            </w:tcBorders>
          </w:tcPr>
          <w:p w14:paraId="4205DE7B" w14:textId="77777777" w:rsidR="0056462D" w:rsidRPr="00C358C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tc>
      </w:tr>
      <w:tr w:rsidR="0056462D" w:rsidRPr="00C358CD" w14:paraId="2196F77D" w14:textId="77777777" w:rsidTr="0056462D">
        <w:trPr>
          <w:cantSplit/>
          <w:jc w:val="center"/>
        </w:trPr>
        <w:tc>
          <w:tcPr>
            <w:tcW w:w="222" w:type="pct"/>
            <w:tcBorders>
              <w:top w:val="single" w:sz="4" w:space="0" w:color="auto"/>
              <w:left w:val="single" w:sz="12" w:space="0" w:color="auto"/>
              <w:bottom w:val="single" w:sz="12" w:space="0" w:color="auto"/>
              <w:right w:val="single" w:sz="4" w:space="0" w:color="auto"/>
            </w:tcBorders>
            <w:shd w:val="clear" w:color="auto" w:fill="FFFFFF"/>
          </w:tcPr>
          <w:p w14:paraId="670B83B9"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B21</w:t>
            </w:r>
          </w:p>
        </w:tc>
        <w:tc>
          <w:tcPr>
            <w:tcW w:w="562" w:type="pct"/>
            <w:tcBorders>
              <w:top w:val="single" w:sz="4" w:space="0" w:color="auto"/>
              <w:left w:val="nil"/>
              <w:bottom w:val="single" w:sz="12" w:space="0" w:color="auto"/>
              <w:right w:val="single" w:sz="4" w:space="0" w:color="auto"/>
            </w:tcBorders>
          </w:tcPr>
          <w:p w14:paraId="3FC92E64" w14:textId="77777777" w:rsidR="0056462D" w:rsidRPr="00C358CD" w:rsidRDefault="0056462D" w:rsidP="00F504AC">
            <w:pPr>
              <w:rPr>
                <w:rFonts w:ascii="Arial" w:hAnsi="Arial" w:cs="Arial"/>
                <w:sz w:val="18"/>
                <w:szCs w:val="18"/>
                <w:lang w:eastAsia="cs-CZ"/>
              </w:rPr>
            </w:pPr>
            <w:r>
              <w:rPr>
                <w:rFonts w:ascii="Arial" w:hAnsi="Arial" w:cs="Arial"/>
                <w:sz w:val="18"/>
                <w:szCs w:val="18"/>
                <w:lang w:eastAsia="cs-CZ"/>
              </w:rPr>
              <w:t>Vnější vzhled vozidel</w:t>
            </w:r>
          </w:p>
        </w:tc>
        <w:tc>
          <w:tcPr>
            <w:tcW w:w="745" w:type="pct"/>
            <w:tcBorders>
              <w:top w:val="single" w:sz="4" w:space="0" w:color="auto"/>
              <w:left w:val="nil"/>
              <w:bottom w:val="single" w:sz="12" w:space="0" w:color="auto"/>
              <w:right w:val="single" w:sz="4" w:space="0" w:color="auto"/>
            </w:tcBorders>
          </w:tcPr>
          <w:p w14:paraId="24059888" w14:textId="77777777" w:rsidR="0056462D" w:rsidRPr="00C358CD" w:rsidRDefault="0056462D" w:rsidP="00F504AC">
            <w:pPr>
              <w:rPr>
                <w:rFonts w:ascii="Arial" w:hAnsi="Arial" w:cs="Arial"/>
                <w:sz w:val="18"/>
                <w:szCs w:val="18"/>
              </w:rPr>
            </w:pPr>
            <w:r>
              <w:rPr>
                <w:rFonts w:ascii="Arial" w:hAnsi="Arial" w:cs="Arial"/>
                <w:sz w:val="18"/>
                <w:szCs w:val="18"/>
              </w:rPr>
              <w:t xml:space="preserve">Vozidlo odpovídám požadavkům kapitol 3 a 4 tohoto Standardu </w:t>
            </w:r>
          </w:p>
        </w:tc>
        <w:tc>
          <w:tcPr>
            <w:tcW w:w="436" w:type="pct"/>
            <w:tcBorders>
              <w:top w:val="single" w:sz="4" w:space="0" w:color="auto"/>
              <w:left w:val="nil"/>
              <w:bottom w:val="single" w:sz="12" w:space="0" w:color="auto"/>
              <w:right w:val="single" w:sz="4" w:space="0" w:color="auto"/>
            </w:tcBorders>
            <w:shd w:val="clear" w:color="auto" w:fill="FFFFFF"/>
          </w:tcPr>
          <w:p w14:paraId="05B969F5" w14:textId="77777777" w:rsidR="0056462D" w:rsidRDefault="0056462D" w:rsidP="00F504AC">
            <w:pPr>
              <w:jc w:val="center"/>
              <w:rPr>
                <w:rFonts w:ascii="Arial" w:hAnsi="Arial" w:cs="Arial"/>
                <w:sz w:val="18"/>
                <w:szCs w:val="18"/>
                <w:lang w:eastAsia="cs-CZ"/>
              </w:rPr>
            </w:pPr>
            <w:r>
              <w:rPr>
                <w:rFonts w:ascii="Arial" w:hAnsi="Arial" w:cs="Arial"/>
                <w:sz w:val="18"/>
                <w:szCs w:val="18"/>
                <w:lang w:eastAsia="cs-CZ"/>
              </w:rPr>
              <w:t xml:space="preserve">99% </w:t>
            </w:r>
          </w:p>
        </w:tc>
        <w:tc>
          <w:tcPr>
            <w:tcW w:w="314" w:type="pct"/>
            <w:tcBorders>
              <w:top w:val="single" w:sz="4" w:space="0" w:color="auto"/>
              <w:left w:val="nil"/>
              <w:bottom w:val="single" w:sz="12" w:space="0" w:color="auto"/>
              <w:right w:val="single" w:sz="4" w:space="0" w:color="auto"/>
            </w:tcBorders>
            <w:shd w:val="clear" w:color="auto" w:fill="FFFFFF"/>
          </w:tcPr>
          <w:p w14:paraId="35229999"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DPM</w:t>
            </w:r>
          </w:p>
        </w:tc>
        <w:tc>
          <w:tcPr>
            <w:tcW w:w="519" w:type="pct"/>
            <w:tcBorders>
              <w:top w:val="single" w:sz="4" w:space="0" w:color="auto"/>
              <w:left w:val="nil"/>
              <w:bottom w:val="single" w:sz="12" w:space="0" w:color="auto"/>
              <w:right w:val="single" w:sz="4" w:space="0" w:color="auto"/>
            </w:tcBorders>
            <w:shd w:val="clear" w:color="auto" w:fill="FFFFFF"/>
          </w:tcPr>
          <w:p w14:paraId="0B6B41E6"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100 % (data vždy k poslednímu dni měřeného čtvrtletí)</w:t>
            </w:r>
          </w:p>
        </w:tc>
        <w:tc>
          <w:tcPr>
            <w:tcW w:w="183" w:type="pct"/>
            <w:tcBorders>
              <w:top w:val="single" w:sz="4" w:space="0" w:color="auto"/>
              <w:left w:val="nil"/>
              <w:bottom w:val="single" w:sz="12" w:space="0" w:color="auto"/>
              <w:right w:val="single" w:sz="4" w:space="0" w:color="auto"/>
            </w:tcBorders>
            <w:shd w:val="clear" w:color="auto" w:fill="FFFFFF"/>
          </w:tcPr>
          <w:p w14:paraId="2CCBDAB0"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D</w:t>
            </w:r>
          </w:p>
        </w:tc>
        <w:tc>
          <w:tcPr>
            <w:tcW w:w="584" w:type="pct"/>
            <w:tcBorders>
              <w:top w:val="single" w:sz="4" w:space="0" w:color="auto"/>
              <w:left w:val="nil"/>
              <w:bottom w:val="single" w:sz="12" w:space="0" w:color="auto"/>
              <w:right w:val="single" w:sz="4" w:space="0" w:color="auto"/>
            </w:tcBorders>
            <w:shd w:val="clear" w:color="auto" w:fill="FFFFFF"/>
          </w:tcPr>
          <w:p w14:paraId="23916C61" w14:textId="77777777" w:rsidR="0056462D" w:rsidRPr="00C358CD" w:rsidRDefault="0056462D" w:rsidP="00F504AC">
            <w:pPr>
              <w:rPr>
                <w:rFonts w:ascii="Arial" w:hAnsi="Arial" w:cs="Arial"/>
                <w:sz w:val="18"/>
                <w:szCs w:val="18"/>
              </w:rPr>
            </w:pPr>
            <w:r>
              <w:rPr>
                <w:rFonts w:ascii="Arial" w:hAnsi="Arial" w:cs="Arial"/>
                <w:sz w:val="18"/>
                <w:szCs w:val="18"/>
              </w:rPr>
              <w:t>Vozidlo neodpovídám požadavkům kapitol 3 a 4 tohoto Standardu</w:t>
            </w:r>
          </w:p>
        </w:tc>
        <w:tc>
          <w:tcPr>
            <w:tcW w:w="419" w:type="pct"/>
            <w:tcBorders>
              <w:top w:val="single" w:sz="4" w:space="0" w:color="auto"/>
              <w:left w:val="nil"/>
              <w:bottom w:val="single" w:sz="12" w:space="0" w:color="auto"/>
              <w:right w:val="single" w:sz="4" w:space="0" w:color="auto"/>
            </w:tcBorders>
            <w:shd w:val="clear" w:color="auto" w:fill="FFFFFF"/>
          </w:tcPr>
          <w:p w14:paraId="1CF781EF" w14:textId="77777777" w:rsidR="0056462D" w:rsidRPr="00C358CD" w:rsidRDefault="0056462D" w:rsidP="00F504AC">
            <w:pPr>
              <w:jc w:val="center"/>
              <w:rPr>
                <w:rFonts w:ascii="Arial" w:hAnsi="Arial" w:cs="Arial"/>
                <w:sz w:val="18"/>
                <w:szCs w:val="18"/>
                <w:lang w:eastAsia="cs-CZ"/>
              </w:rPr>
            </w:pPr>
            <w:r w:rsidRPr="00C358CD">
              <w:rPr>
                <w:rFonts w:ascii="Arial" w:hAnsi="Arial" w:cs="Arial"/>
                <w:sz w:val="18"/>
                <w:szCs w:val="18"/>
                <w:lang w:eastAsia="cs-CZ"/>
              </w:rPr>
              <w:t>4× ročně</w:t>
            </w:r>
          </w:p>
        </w:tc>
        <w:tc>
          <w:tcPr>
            <w:tcW w:w="183" w:type="pct"/>
            <w:tcBorders>
              <w:top w:val="single" w:sz="4" w:space="0" w:color="auto"/>
              <w:left w:val="nil"/>
              <w:bottom w:val="single" w:sz="12" w:space="0" w:color="auto"/>
              <w:right w:val="single" w:sz="4" w:space="0" w:color="auto"/>
            </w:tcBorders>
            <w:shd w:val="clear" w:color="auto" w:fill="FFFFFF"/>
          </w:tcPr>
          <w:p w14:paraId="5E40663E" w14:textId="77777777" w:rsidR="0056462D" w:rsidRPr="00C358CD" w:rsidRDefault="0056462D" w:rsidP="00F504AC">
            <w:pPr>
              <w:jc w:val="center"/>
              <w:rPr>
                <w:rFonts w:ascii="Arial" w:hAnsi="Arial" w:cs="Arial"/>
                <w:sz w:val="18"/>
                <w:szCs w:val="18"/>
                <w:lang w:eastAsia="cs-CZ"/>
              </w:rPr>
            </w:pPr>
            <w:r>
              <w:rPr>
                <w:rFonts w:ascii="Arial" w:hAnsi="Arial" w:cs="Arial"/>
                <w:sz w:val="18"/>
                <w:szCs w:val="18"/>
                <w:lang w:eastAsia="cs-CZ"/>
              </w:rPr>
              <w:t>O</w:t>
            </w:r>
          </w:p>
        </w:tc>
        <w:tc>
          <w:tcPr>
            <w:tcW w:w="835" w:type="pct"/>
            <w:tcBorders>
              <w:top w:val="single" w:sz="4" w:space="0" w:color="auto"/>
              <w:left w:val="nil"/>
              <w:bottom w:val="single" w:sz="12" w:space="0" w:color="auto"/>
              <w:right w:val="single" w:sz="12" w:space="0" w:color="auto"/>
            </w:tcBorders>
          </w:tcPr>
          <w:p w14:paraId="679F501B" w14:textId="77777777" w:rsidR="0056462D" w:rsidRDefault="0056462D" w:rsidP="00F504AC">
            <w:pPr>
              <w:autoSpaceDE w:val="0"/>
              <w:autoSpaceDN w:val="0"/>
              <w:adjustRightInd w:val="0"/>
              <w:rPr>
                <w:rFonts w:ascii="Arial" w:hAnsi="Arial" w:cs="Arial"/>
                <w:sz w:val="18"/>
                <w:szCs w:val="18"/>
                <w:lang w:eastAsia="cs-CZ"/>
              </w:rPr>
            </w:pPr>
            <w:r w:rsidRPr="00F439DA">
              <w:rPr>
                <w:rFonts w:ascii="Arial" w:hAnsi="Arial" w:cs="Arial"/>
                <w:sz w:val="18"/>
                <w:szCs w:val="18"/>
                <w:lang w:eastAsia="cs-CZ"/>
              </w:rPr>
              <w:t>-</w:t>
            </w:r>
            <w:r>
              <w:rPr>
                <w:rFonts w:ascii="Arial" w:hAnsi="Arial" w:cs="Arial"/>
                <w:sz w:val="18"/>
                <w:szCs w:val="18"/>
                <w:lang w:eastAsia="cs-CZ"/>
              </w:rPr>
              <w:t xml:space="preserve"> podíl vyhovujících vozidel</w:t>
            </w:r>
          </w:p>
          <w:p w14:paraId="65D1181D" w14:textId="77777777" w:rsidR="0056462D" w:rsidRPr="00C358CD" w:rsidRDefault="0056462D" w:rsidP="00F504AC">
            <w:pPr>
              <w:autoSpaceDE w:val="0"/>
              <w:autoSpaceDN w:val="0"/>
              <w:adjustRightInd w:val="0"/>
              <w:rPr>
                <w:rFonts w:ascii="Arial" w:hAnsi="Arial" w:cs="Arial"/>
                <w:sz w:val="18"/>
                <w:szCs w:val="18"/>
                <w:lang w:eastAsia="cs-CZ"/>
              </w:rPr>
            </w:pPr>
          </w:p>
        </w:tc>
      </w:tr>
    </w:tbl>
    <w:p w14:paraId="37A13FEA" w14:textId="77777777" w:rsidR="0056462D" w:rsidRPr="00C358CD" w:rsidRDefault="0056462D" w:rsidP="0056462D">
      <w:pPr>
        <w:rPr>
          <w:rFonts w:ascii="Arial" w:hAnsi="Arial" w:cs="Arial"/>
          <w:b/>
          <w:sz w:val="18"/>
          <w:szCs w:val="18"/>
        </w:rPr>
      </w:pPr>
      <w:r w:rsidRPr="00C358CD">
        <w:rPr>
          <w:rFonts w:ascii="Arial" w:hAnsi="Arial" w:cs="Arial"/>
          <w:b/>
          <w:sz w:val="18"/>
          <w:szCs w:val="18"/>
        </w:rPr>
        <w:t>Vysvětlivky:</w:t>
      </w:r>
    </w:p>
    <w:p w14:paraId="401DD51D" w14:textId="77777777" w:rsidR="0056462D" w:rsidRPr="00C358CD" w:rsidRDefault="0056462D" w:rsidP="0056462D">
      <w:pPr>
        <w:rPr>
          <w:rFonts w:ascii="Arial" w:hAnsi="Arial" w:cs="Arial"/>
          <w:sz w:val="18"/>
          <w:szCs w:val="18"/>
        </w:rPr>
      </w:pPr>
      <w:r w:rsidRPr="00C358CD">
        <w:rPr>
          <w:rFonts w:ascii="Arial" w:hAnsi="Arial" w:cs="Arial"/>
          <w:sz w:val="18"/>
          <w:szCs w:val="18"/>
        </w:rPr>
        <w:t>DPM = metoda přímého provedení (sběr dat ze záznamového zařízení, statistiky dopravce nebo objednatele nebo měření na vzorku)</w:t>
      </w:r>
    </w:p>
    <w:p w14:paraId="5385A2F5" w14:textId="77777777" w:rsidR="0056462D" w:rsidRPr="00C358CD" w:rsidRDefault="0056462D" w:rsidP="0056462D">
      <w:pPr>
        <w:rPr>
          <w:rFonts w:ascii="Arial" w:hAnsi="Arial" w:cs="Arial"/>
          <w:sz w:val="18"/>
          <w:szCs w:val="18"/>
        </w:rPr>
      </w:pPr>
      <w:r w:rsidRPr="00C358CD">
        <w:rPr>
          <w:rFonts w:ascii="Arial" w:hAnsi="Arial" w:cs="Arial"/>
          <w:sz w:val="18"/>
          <w:szCs w:val="18"/>
        </w:rPr>
        <w:t>MSS = tajně provedený zákaznický test</w:t>
      </w:r>
    </w:p>
    <w:p w14:paraId="48C980A6" w14:textId="77777777" w:rsidR="0056462D" w:rsidRPr="00C358CD" w:rsidRDefault="0056462D" w:rsidP="0056462D">
      <w:pPr>
        <w:rPr>
          <w:rFonts w:ascii="Arial" w:hAnsi="Arial" w:cs="Arial"/>
          <w:sz w:val="18"/>
          <w:szCs w:val="18"/>
        </w:rPr>
      </w:pPr>
      <w:r w:rsidRPr="00C358CD">
        <w:rPr>
          <w:rFonts w:ascii="Arial" w:hAnsi="Arial" w:cs="Arial"/>
          <w:sz w:val="18"/>
          <w:szCs w:val="18"/>
        </w:rPr>
        <w:t>K = měření v rámci kontrolní činnosti</w:t>
      </w:r>
    </w:p>
    <w:p w14:paraId="75592C81" w14:textId="77777777" w:rsidR="0056462D" w:rsidRPr="00C358CD" w:rsidRDefault="0056462D" w:rsidP="0056462D">
      <w:pPr>
        <w:rPr>
          <w:rFonts w:ascii="Arial" w:hAnsi="Arial" w:cs="Arial"/>
          <w:sz w:val="18"/>
          <w:szCs w:val="18"/>
        </w:rPr>
      </w:pPr>
      <w:r w:rsidRPr="00C358CD">
        <w:rPr>
          <w:rFonts w:ascii="Arial" w:hAnsi="Arial" w:cs="Arial"/>
          <w:sz w:val="18"/>
          <w:szCs w:val="18"/>
        </w:rPr>
        <w:t>FZ = měření fiktivním zákazníkem</w:t>
      </w:r>
    </w:p>
    <w:p w14:paraId="790D46A6" w14:textId="77777777" w:rsidR="0056462D" w:rsidRPr="00C358CD" w:rsidRDefault="0056462D" w:rsidP="0056462D">
      <w:pPr>
        <w:rPr>
          <w:rFonts w:ascii="Arial" w:hAnsi="Arial" w:cs="Arial"/>
          <w:sz w:val="18"/>
          <w:szCs w:val="18"/>
        </w:rPr>
      </w:pPr>
      <w:r w:rsidRPr="00C358CD">
        <w:rPr>
          <w:rFonts w:ascii="Arial" w:hAnsi="Arial" w:cs="Arial"/>
          <w:sz w:val="18"/>
          <w:szCs w:val="18"/>
        </w:rPr>
        <w:t>D = dopravce</w:t>
      </w:r>
    </w:p>
    <w:p w14:paraId="0D5C3CD4" w14:textId="77777777" w:rsidR="0056462D" w:rsidRPr="00C358CD" w:rsidRDefault="0056462D" w:rsidP="0056462D">
      <w:pPr>
        <w:rPr>
          <w:rFonts w:ascii="Arial" w:hAnsi="Arial" w:cs="Arial"/>
          <w:sz w:val="18"/>
          <w:szCs w:val="18"/>
        </w:rPr>
      </w:pPr>
      <w:r>
        <w:rPr>
          <w:rFonts w:ascii="Arial" w:hAnsi="Arial" w:cs="Arial"/>
          <w:sz w:val="18"/>
          <w:szCs w:val="18"/>
        </w:rPr>
        <w:t>O</w:t>
      </w:r>
      <w:r w:rsidRPr="00C358CD">
        <w:rPr>
          <w:rFonts w:ascii="Arial" w:hAnsi="Arial" w:cs="Arial"/>
          <w:sz w:val="18"/>
          <w:szCs w:val="18"/>
        </w:rPr>
        <w:t xml:space="preserve"> = </w:t>
      </w:r>
      <w:r>
        <w:rPr>
          <w:rFonts w:ascii="Arial" w:hAnsi="Arial" w:cs="Arial"/>
          <w:sz w:val="18"/>
          <w:szCs w:val="18"/>
        </w:rPr>
        <w:t>organizátor IDSK/</w:t>
      </w:r>
      <w:r w:rsidRPr="00C358CD">
        <w:rPr>
          <w:rFonts w:ascii="Arial" w:hAnsi="Arial" w:cs="Arial"/>
          <w:sz w:val="18"/>
          <w:szCs w:val="18"/>
        </w:rPr>
        <w:t>ROPID</w:t>
      </w:r>
    </w:p>
    <w:p w14:paraId="40FC3C62" w14:textId="77777777" w:rsidR="0056462D" w:rsidRPr="009C696E" w:rsidRDefault="0056462D" w:rsidP="003620DC">
      <w:pPr>
        <w:jc w:val="both"/>
        <w:rPr>
          <w:rFonts w:ascii="Arial" w:hAnsi="Arial" w:cs="Arial"/>
        </w:rPr>
      </w:pPr>
    </w:p>
    <w:p w14:paraId="76397281" w14:textId="6FE09347" w:rsidR="00291774" w:rsidRDefault="00F504AC" w:rsidP="00291774">
      <w:pPr>
        <w:jc w:val="both"/>
        <w:rPr>
          <w:rFonts w:ascii="Arial" w:hAnsi="Arial" w:cs="Arial"/>
          <w:u w:val="single"/>
        </w:rPr>
      </w:pPr>
      <w:r w:rsidRPr="00F504AC">
        <w:rPr>
          <w:rFonts w:ascii="Arial" w:hAnsi="Arial" w:cs="Arial"/>
          <w:u w:val="single"/>
        </w:rPr>
        <w:t xml:space="preserve">9. </w:t>
      </w:r>
      <w:r>
        <w:rPr>
          <w:rFonts w:ascii="Arial" w:hAnsi="Arial" w:cs="Arial"/>
          <w:u w:val="single"/>
        </w:rPr>
        <w:tab/>
      </w:r>
      <w:r w:rsidRPr="00F504AC">
        <w:rPr>
          <w:rFonts w:ascii="Arial" w:hAnsi="Arial" w:cs="Arial"/>
          <w:u w:val="single"/>
        </w:rPr>
        <w:t>Grafika obrazovek LCD</w:t>
      </w:r>
    </w:p>
    <w:p w14:paraId="157F0E4C" w14:textId="7747D6C6" w:rsidR="00F504AC" w:rsidRDefault="00F504AC" w:rsidP="00291774">
      <w:pPr>
        <w:jc w:val="both"/>
        <w:rPr>
          <w:rFonts w:ascii="Arial" w:hAnsi="Arial" w:cs="Arial"/>
        </w:rPr>
      </w:pPr>
      <w:r w:rsidRPr="00F504AC">
        <w:rPr>
          <w:rFonts w:ascii="Arial" w:hAnsi="Arial" w:cs="Arial"/>
          <w:highlight w:val="yellow"/>
        </w:rPr>
        <w:t>Dostupná na pid.cz ve své aktuální verzi.</w:t>
      </w:r>
    </w:p>
    <w:p w14:paraId="1A074F89" w14:textId="3F761181" w:rsidR="00F504AC" w:rsidRDefault="00F504AC" w:rsidP="00291774">
      <w:pPr>
        <w:jc w:val="both"/>
        <w:rPr>
          <w:rFonts w:ascii="Arial" w:hAnsi="Arial" w:cs="Arial"/>
        </w:rPr>
      </w:pPr>
    </w:p>
    <w:p w14:paraId="2F8A47C6" w14:textId="6EA31F4D" w:rsidR="00F504AC" w:rsidRDefault="00F504AC" w:rsidP="00291774">
      <w:pPr>
        <w:jc w:val="both"/>
        <w:rPr>
          <w:rFonts w:ascii="Arial" w:hAnsi="Arial" w:cs="Arial"/>
          <w:u w:val="single"/>
        </w:rPr>
      </w:pPr>
      <w:r w:rsidRPr="00F504AC">
        <w:rPr>
          <w:rFonts w:ascii="Arial" w:hAnsi="Arial" w:cs="Arial"/>
          <w:u w:val="single"/>
        </w:rPr>
        <w:t xml:space="preserve">10. </w:t>
      </w:r>
      <w:r>
        <w:rPr>
          <w:rFonts w:ascii="Arial" w:hAnsi="Arial" w:cs="Arial"/>
          <w:u w:val="single"/>
        </w:rPr>
        <w:tab/>
      </w:r>
      <w:r w:rsidRPr="00F504AC">
        <w:rPr>
          <w:rFonts w:ascii="Arial" w:hAnsi="Arial" w:cs="Arial"/>
          <w:u w:val="single"/>
        </w:rPr>
        <w:t>Požadavky MOS na odbavovací zařízení</w:t>
      </w:r>
    </w:p>
    <w:p w14:paraId="08F053AA" w14:textId="77777777" w:rsidR="00F504AC" w:rsidRPr="00FD2301" w:rsidRDefault="00F504AC" w:rsidP="00F504AC">
      <w:pPr>
        <w:shd w:val="clear" w:color="auto" w:fill="FFFFFF"/>
        <w:spacing w:before="100" w:after="0"/>
        <w:rPr>
          <w:rFonts w:ascii="Arial" w:eastAsia="Times New Roman" w:hAnsi="Arial" w:cs="Arial"/>
          <w:color w:val="212121"/>
          <w:lang w:eastAsia="cs-CZ"/>
        </w:rPr>
      </w:pPr>
      <w:r w:rsidRPr="00FD2301">
        <w:rPr>
          <w:rFonts w:ascii="Arial" w:eastAsia="Times New Roman" w:hAnsi="Arial" w:cs="Arial"/>
          <w:color w:val="000000"/>
          <w:lang w:eastAsia="cs-CZ"/>
        </w:rPr>
        <w:t xml:space="preserve">Níže uvedené specifikace jsou stanoveny Operátorem ICT, a.s. (dále OICT) jakožto provozovatelem systému MOS a bezpečnostním garantem EOC realizovaným prostřednictvím MOS. Dokument je nedílnou součástí Standardů odbavení, které jsou vydány organizátory veřejné dopravy ROPID a IDSK, a je závazný pro správce odbavovacích zařízení, nebude-li určeno jinak. </w:t>
      </w:r>
    </w:p>
    <w:p w14:paraId="06C64E78"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OBSAH</w:t>
      </w:r>
    </w:p>
    <w:p w14:paraId="00217226" w14:textId="67B5D83B" w:rsidR="00E82338" w:rsidRDefault="00F504AC">
      <w:pPr>
        <w:pStyle w:val="Obsah2"/>
        <w:tabs>
          <w:tab w:val="right" w:leader="dot" w:pos="9060"/>
        </w:tabs>
        <w:rPr>
          <w:noProof/>
        </w:rPr>
      </w:pPr>
      <w:r w:rsidRPr="00FD2301">
        <w:rPr>
          <w:rFonts w:ascii="Arial" w:eastAsia="Times New Roman" w:hAnsi="Arial" w:cs="Arial"/>
          <w:color w:val="000000"/>
          <w:lang w:eastAsia="cs-CZ"/>
        </w:rPr>
        <w:fldChar w:fldCharType="begin"/>
      </w:r>
      <w:r w:rsidRPr="00FD2301">
        <w:rPr>
          <w:rFonts w:ascii="Arial" w:eastAsia="Times New Roman" w:hAnsi="Arial" w:cs="Arial"/>
          <w:color w:val="000000"/>
          <w:lang w:eastAsia="cs-CZ"/>
        </w:rPr>
        <w:instrText xml:space="preserve"> TOC \o "1-2" \h \z \u </w:instrText>
      </w:r>
      <w:r w:rsidRPr="00FD2301">
        <w:rPr>
          <w:rFonts w:ascii="Arial" w:eastAsia="Times New Roman" w:hAnsi="Arial" w:cs="Arial"/>
          <w:color w:val="000000"/>
          <w:lang w:eastAsia="cs-CZ"/>
        </w:rPr>
        <w:fldChar w:fldCharType="separate"/>
      </w:r>
      <w:hyperlink w:anchor="_Toc164337652" w:history="1">
        <w:r w:rsidR="00E82338" w:rsidRPr="00F25AD6">
          <w:rPr>
            <w:rStyle w:val="Hypertextovodkaz"/>
            <w:rFonts w:ascii="Arial" w:eastAsia="Times New Roman" w:hAnsi="Arial" w:cs="Arial"/>
            <w:caps/>
            <w:noProof/>
            <w:spacing w:val="15"/>
            <w:lang w:eastAsia="cs-CZ"/>
          </w:rPr>
          <w:t>Shrnutí dokumentu</w:t>
        </w:r>
        <w:r w:rsidR="00E82338">
          <w:rPr>
            <w:noProof/>
            <w:webHidden/>
          </w:rPr>
          <w:tab/>
        </w:r>
        <w:r w:rsidR="00E82338">
          <w:rPr>
            <w:noProof/>
            <w:webHidden/>
          </w:rPr>
          <w:fldChar w:fldCharType="begin"/>
        </w:r>
        <w:r w:rsidR="00E82338">
          <w:rPr>
            <w:noProof/>
            <w:webHidden/>
          </w:rPr>
          <w:instrText xml:space="preserve"> PAGEREF _Toc164337652 \h </w:instrText>
        </w:r>
        <w:r w:rsidR="00E82338">
          <w:rPr>
            <w:noProof/>
            <w:webHidden/>
          </w:rPr>
        </w:r>
        <w:r w:rsidR="00E82338">
          <w:rPr>
            <w:noProof/>
            <w:webHidden/>
          </w:rPr>
          <w:fldChar w:fldCharType="separate"/>
        </w:r>
        <w:r w:rsidR="00E82338">
          <w:rPr>
            <w:noProof/>
            <w:webHidden/>
          </w:rPr>
          <w:t>37</w:t>
        </w:r>
        <w:r w:rsidR="00E82338">
          <w:rPr>
            <w:noProof/>
            <w:webHidden/>
          </w:rPr>
          <w:fldChar w:fldCharType="end"/>
        </w:r>
      </w:hyperlink>
    </w:p>
    <w:p w14:paraId="1E24BD26" w14:textId="1A89F3FD" w:rsidR="00E82338" w:rsidRDefault="00000000">
      <w:pPr>
        <w:pStyle w:val="Obsah1"/>
        <w:tabs>
          <w:tab w:val="right" w:leader="dot" w:pos="9060"/>
        </w:tabs>
        <w:rPr>
          <w:noProof/>
        </w:rPr>
      </w:pPr>
      <w:hyperlink w:anchor="_Toc164337653" w:history="1">
        <w:r w:rsidR="00E82338" w:rsidRPr="00F25AD6">
          <w:rPr>
            <w:rStyle w:val="Hypertextovodkaz"/>
            <w:rFonts w:ascii="Arial" w:eastAsia="Times New Roman" w:hAnsi="Arial" w:cs="Arial"/>
            <w:caps/>
            <w:noProof/>
            <w:spacing w:val="15"/>
            <w:lang w:eastAsia="cs-CZ"/>
          </w:rPr>
          <w:t>Odbavení s využitím metody WHITELIST</w:t>
        </w:r>
        <w:r w:rsidR="00E82338">
          <w:rPr>
            <w:noProof/>
            <w:webHidden/>
          </w:rPr>
          <w:tab/>
        </w:r>
        <w:r w:rsidR="00E82338">
          <w:rPr>
            <w:noProof/>
            <w:webHidden/>
          </w:rPr>
          <w:fldChar w:fldCharType="begin"/>
        </w:r>
        <w:r w:rsidR="00E82338">
          <w:rPr>
            <w:noProof/>
            <w:webHidden/>
          </w:rPr>
          <w:instrText xml:space="preserve"> PAGEREF _Toc164337653 \h </w:instrText>
        </w:r>
        <w:r w:rsidR="00E82338">
          <w:rPr>
            <w:noProof/>
            <w:webHidden/>
          </w:rPr>
        </w:r>
        <w:r w:rsidR="00E82338">
          <w:rPr>
            <w:noProof/>
            <w:webHidden/>
          </w:rPr>
          <w:fldChar w:fldCharType="separate"/>
        </w:r>
        <w:r w:rsidR="00E82338">
          <w:rPr>
            <w:noProof/>
            <w:webHidden/>
          </w:rPr>
          <w:t>38</w:t>
        </w:r>
        <w:r w:rsidR="00E82338">
          <w:rPr>
            <w:noProof/>
            <w:webHidden/>
          </w:rPr>
          <w:fldChar w:fldCharType="end"/>
        </w:r>
      </w:hyperlink>
    </w:p>
    <w:p w14:paraId="02792E21" w14:textId="5BFA6172" w:rsidR="00E82338" w:rsidRDefault="00000000">
      <w:pPr>
        <w:pStyle w:val="Obsah2"/>
        <w:tabs>
          <w:tab w:val="right" w:leader="dot" w:pos="9060"/>
        </w:tabs>
        <w:rPr>
          <w:noProof/>
        </w:rPr>
      </w:pPr>
      <w:hyperlink w:anchor="_Toc164337654" w:history="1">
        <w:r w:rsidR="00E82338" w:rsidRPr="00F25AD6">
          <w:rPr>
            <w:rStyle w:val="Hypertextovodkaz"/>
            <w:rFonts w:ascii="Arial" w:eastAsia="Times New Roman" w:hAnsi="Arial" w:cs="Arial"/>
            <w:caps/>
            <w:noProof/>
            <w:spacing w:val="15"/>
            <w:lang w:eastAsia="cs-CZ"/>
          </w:rPr>
          <w:t>Přímá komunikace odbavovacího zařízení s MOS</w:t>
        </w:r>
        <w:r w:rsidR="00E82338">
          <w:rPr>
            <w:noProof/>
            <w:webHidden/>
          </w:rPr>
          <w:tab/>
        </w:r>
        <w:r w:rsidR="00E82338">
          <w:rPr>
            <w:noProof/>
            <w:webHidden/>
          </w:rPr>
          <w:fldChar w:fldCharType="begin"/>
        </w:r>
        <w:r w:rsidR="00E82338">
          <w:rPr>
            <w:noProof/>
            <w:webHidden/>
          </w:rPr>
          <w:instrText xml:space="preserve"> PAGEREF _Toc164337654 \h </w:instrText>
        </w:r>
        <w:r w:rsidR="00E82338">
          <w:rPr>
            <w:noProof/>
            <w:webHidden/>
          </w:rPr>
        </w:r>
        <w:r w:rsidR="00E82338">
          <w:rPr>
            <w:noProof/>
            <w:webHidden/>
          </w:rPr>
          <w:fldChar w:fldCharType="separate"/>
        </w:r>
        <w:r w:rsidR="00E82338">
          <w:rPr>
            <w:noProof/>
            <w:webHidden/>
          </w:rPr>
          <w:t>38</w:t>
        </w:r>
        <w:r w:rsidR="00E82338">
          <w:rPr>
            <w:noProof/>
            <w:webHidden/>
          </w:rPr>
          <w:fldChar w:fldCharType="end"/>
        </w:r>
      </w:hyperlink>
    </w:p>
    <w:p w14:paraId="7DEB693F" w14:textId="3759B72C" w:rsidR="00E82338" w:rsidRDefault="00000000">
      <w:pPr>
        <w:pStyle w:val="Obsah2"/>
        <w:tabs>
          <w:tab w:val="right" w:leader="dot" w:pos="9060"/>
        </w:tabs>
        <w:rPr>
          <w:noProof/>
        </w:rPr>
      </w:pPr>
      <w:hyperlink w:anchor="_Toc164337655" w:history="1">
        <w:r w:rsidR="00E82338" w:rsidRPr="00F25AD6">
          <w:rPr>
            <w:rStyle w:val="Hypertextovodkaz"/>
            <w:rFonts w:ascii="Arial" w:eastAsia="Times New Roman" w:hAnsi="Arial" w:cs="Arial"/>
            <w:caps/>
            <w:noProof/>
            <w:spacing w:val="15"/>
            <w:lang w:eastAsia="cs-CZ"/>
          </w:rPr>
          <w:t>Nepřímá (TM Server) komunikace odbavovacího zařízení s MOS</w:t>
        </w:r>
        <w:r w:rsidR="00E82338">
          <w:rPr>
            <w:noProof/>
            <w:webHidden/>
          </w:rPr>
          <w:tab/>
        </w:r>
        <w:r w:rsidR="00E82338">
          <w:rPr>
            <w:noProof/>
            <w:webHidden/>
          </w:rPr>
          <w:fldChar w:fldCharType="begin"/>
        </w:r>
        <w:r w:rsidR="00E82338">
          <w:rPr>
            <w:noProof/>
            <w:webHidden/>
          </w:rPr>
          <w:instrText xml:space="preserve"> PAGEREF _Toc164337655 \h </w:instrText>
        </w:r>
        <w:r w:rsidR="00E82338">
          <w:rPr>
            <w:noProof/>
            <w:webHidden/>
          </w:rPr>
        </w:r>
        <w:r w:rsidR="00E82338">
          <w:rPr>
            <w:noProof/>
            <w:webHidden/>
          </w:rPr>
          <w:fldChar w:fldCharType="separate"/>
        </w:r>
        <w:r w:rsidR="00E82338">
          <w:rPr>
            <w:noProof/>
            <w:webHidden/>
          </w:rPr>
          <w:t>39</w:t>
        </w:r>
        <w:r w:rsidR="00E82338">
          <w:rPr>
            <w:noProof/>
            <w:webHidden/>
          </w:rPr>
          <w:fldChar w:fldCharType="end"/>
        </w:r>
      </w:hyperlink>
    </w:p>
    <w:p w14:paraId="4B319E1C" w14:textId="3AC7C40E" w:rsidR="00E82338" w:rsidRDefault="00000000">
      <w:pPr>
        <w:pStyle w:val="Obsah2"/>
        <w:tabs>
          <w:tab w:val="right" w:leader="dot" w:pos="9060"/>
        </w:tabs>
        <w:rPr>
          <w:noProof/>
        </w:rPr>
      </w:pPr>
      <w:hyperlink w:anchor="_Toc164337656" w:history="1">
        <w:r w:rsidR="00E82338" w:rsidRPr="00F25AD6">
          <w:rPr>
            <w:rStyle w:val="Hypertextovodkaz"/>
            <w:rFonts w:ascii="Arial" w:eastAsia="Times New Roman" w:hAnsi="Arial" w:cs="Arial"/>
            <w:caps/>
            <w:noProof/>
            <w:spacing w:val="15"/>
            <w:lang w:eastAsia="cs-CZ"/>
          </w:rPr>
          <w:t>Princip komunikace/přístupu k odbavovacím datům pro přímou i nepřímou komunikaci</w:t>
        </w:r>
        <w:r w:rsidR="00E82338">
          <w:rPr>
            <w:noProof/>
            <w:webHidden/>
          </w:rPr>
          <w:tab/>
        </w:r>
        <w:r w:rsidR="00E82338">
          <w:rPr>
            <w:noProof/>
            <w:webHidden/>
          </w:rPr>
          <w:fldChar w:fldCharType="begin"/>
        </w:r>
        <w:r w:rsidR="00E82338">
          <w:rPr>
            <w:noProof/>
            <w:webHidden/>
          </w:rPr>
          <w:instrText xml:space="preserve"> PAGEREF _Toc164337656 \h </w:instrText>
        </w:r>
        <w:r w:rsidR="00E82338">
          <w:rPr>
            <w:noProof/>
            <w:webHidden/>
          </w:rPr>
        </w:r>
        <w:r w:rsidR="00E82338">
          <w:rPr>
            <w:noProof/>
            <w:webHidden/>
          </w:rPr>
          <w:fldChar w:fldCharType="separate"/>
        </w:r>
        <w:r w:rsidR="00E82338">
          <w:rPr>
            <w:noProof/>
            <w:webHidden/>
          </w:rPr>
          <w:t>39</w:t>
        </w:r>
        <w:r w:rsidR="00E82338">
          <w:rPr>
            <w:noProof/>
            <w:webHidden/>
          </w:rPr>
          <w:fldChar w:fldCharType="end"/>
        </w:r>
      </w:hyperlink>
    </w:p>
    <w:p w14:paraId="498B6B44" w14:textId="44B91B32" w:rsidR="00E82338" w:rsidRDefault="00000000">
      <w:pPr>
        <w:pStyle w:val="Obsah2"/>
        <w:tabs>
          <w:tab w:val="right" w:leader="dot" w:pos="9060"/>
        </w:tabs>
        <w:rPr>
          <w:noProof/>
        </w:rPr>
      </w:pPr>
      <w:hyperlink w:anchor="_Toc164337657" w:history="1">
        <w:r w:rsidR="00E82338" w:rsidRPr="00F25AD6">
          <w:rPr>
            <w:rStyle w:val="Hypertextovodkaz"/>
            <w:rFonts w:ascii="Arial" w:eastAsia="Times New Roman" w:hAnsi="Arial" w:cs="Arial"/>
            <w:caps/>
            <w:noProof/>
            <w:spacing w:val="15"/>
            <w:lang w:eastAsia="cs-CZ"/>
          </w:rPr>
          <w:t>ON-LINE komunikace odbavovacího zařízení s MOS</w:t>
        </w:r>
        <w:r w:rsidR="00E82338">
          <w:rPr>
            <w:noProof/>
            <w:webHidden/>
          </w:rPr>
          <w:tab/>
        </w:r>
        <w:r w:rsidR="00E82338">
          <w:rPr>
            <w:noProof/>
            <w:webHidden/>
          </w:rPr>
          <w:fldChar w:fldCharType="begin"/>
        </w:r>
        <w:r w:rsidR="00E82338">
          <w:rPr>
            <w:noProof/>
            <w:webHidden/>
          </w:rPr>
          <w:instrText xml:space="preserve"> PAGEREF _Toc164337657 \h </w:instrText>
        </w:r>
        <w:r w:rsidR="00E82338">
          <w:rPr>
            <w:noProof/>
            <w:webHidden/>
          </w:rPr>
        </w:r>
        <w:r w:rsidR="00E82338">
          <w:rPr>
            <w:noProof/>
            <w:webHidden/>
          </w:rPr>
          <w:fldChar w:fldCharType="separate"/>
        </w:r>
        <w:r w:rsidR="00E82338">
          <w:rPr>
            <w:noProof/>
            <w:webHidden/>
          </w:rPr>
          <w:t>40</w:t>
        </w:r>
        <w:r w:rsidR="00E82338">
          <w:rPr>
            <w:noProof/>
            <w:webHidden/>
          </w:rPr>
          <w:fldChar w:fldCharType="end"/>
        </w:r>
      </w:hyperlink>
    </w:p>
    <w:p w14:paraId="049EFA68" w14:textId="3E53DE88" w:rsidR="00E82338" w:rsidRDefault="00000000">
      <w:pPr>
        <w:pStyle w:val="Obsah1"/>
        <w:tabs>
          <w:tab w:val="right" w:leader="dot" w:pos="9060"/>
        </w:tabs>
        <w:rPr>
          <w:noProof/>
        </w:rPr>
      </w:pPr>
      <w:hyperlink w:anchor="_Toc164337658" w:history="1">
        <w:r w:rsidR="00E82338" w:rsidRPr="00F25AD6">
          <w:rPr>
            <w:rStyle w:val="Hypertextovodkaz"/>
            <w:rFonts w:ascii="Arial" w:eastAsia="Times New Roman" w:hAnsi="Arial" w:cs="Arial"/>
            <w:caps/>
            <w:noProof/>
            <w:spacing w:val="15"/>
            <w:lang w:eastAsia="cs-CZ"/>
          </w:rPr>
          <w:t>Odbavovací zařízení – technické vymezení, procesy</w:t>
        </w:r>
        <w:r w:rsidR="00E82338">
          <w:rPr>
            <w:noProof/>
            <w:webHidden/>
          </w:rPr>
          <w:tab/>
        </w:r>
        <w:r w:rsidR="00E82338">
          <w:rPr>
            <w:noProof/>
            <w:webHidden/>
          </w:rPr>
          <w:fldChar w:fldCharType="begin"/>
        </w:r>
        <w:r w:rsidR="00E82338">
          <w:rPr>
            <w:noProof/>
            <w:webHidden/>
          </w:rPr>
          <w:instrText xml:space="preserve"> PAGEREF _Toc164337658 \h </w:instrText>
        </w:r>
        <w:r w:rsidR="00E82338">
          <w:rPr>
            <w:noProof/>
            <w:webHidden/>
          </w:rPr>
        </w:r>
        <w:r w:rsidR="00E82338">
          <w:rPr>
            <w:noProof/>
            <w:webHidden/>
          </w:rPr>
          <w:fldChar w:fldCharType="separate"/>
        </w:r>
        <w:r w:rsidR="00E82338">
          <w:rPr>
            <w:noProof/>
            <w:webHidden/>
          </w:rPr>
          <w:t>40</w:t>
        </w:r>
        <w:r w:rsidR="00E82338">
          <w:rPr>
            <w:noProof/>
            <w:webHidden/>
          </w:rPr>
          <w:fldChar w:fldCharType="end"/>
        </w:r>
      </w:hyperlink>
    </w:p>
    <w:p w14:paraId="61F90E11" w14:textId="4B989C16" w:rsidR="00E82338" w:rsidRDefault="00000000">
      <w:pPr>
        <w:pStyle w:val="Obsah1"/>
        <w:tabs>
          <w:tab w:val="right" w:leader="dot" w:pos="9060"/>
        </w:tabs>
        <w:rPr>
          <w:noProof/>
        </w:rPr>
      </w:pPr>
      <w:hyperlink w:anchor="_Toc164337659" w:history="1">
        <w:r w:rsidR="00E82338" w:rsidRPr="00F25AD6">
          <w:rPr>
            <w:rStyle w:val="Hypertextovodkaz"/>
            <w:rFonts w:ascii="Arial" w:eastAsia="Times New Roman" w:hAnsi="Arial" w:cs="Arial"/>
            <w:caps/>
            <w:noProof/>
            <w:spacing w:val="15"/>
            <w:lang w:eastAsia="cs-CZ"/>
          </w:rPr>
          <w:t>Souběžné procesy související s odbavením</w:t>
        </w:r>
        <w:r w:rsidR="00E82338">
          <w:rPr>
            <w:noProof/>
            <w:webHidden/>
          </w:rPr>
          <w:tab/>
        </w:r>
        <w:r w:rsidR="00E82338">
          <w:rPr>
            <w:noProof/>
            <w:webHidden/>
          </w:rPr>
          <w:fldChar w:fldCharType="begin"/>
        </w:r>
        <w:r w:rsidR="00E82338">
          <w:rPr>
            <w:noProof/>
            <w:webHidden/>
          </w:rPr>
          <w:instrText xml:space="preserve"> PAGEREF _Toc164337659 \h </w:instrText>
        </w:r>
        <w:r w:rsidR="00E82338">
          <w:rPr>
            <w:noProof/>
            <w:webHidden/>
          </w:rPr>
        </w:r>
        <w:r w:rsidR="00E82338">
          <w:rPr>
            <w:noProof/>
            <w:webHidden/>
          </w:rPr>
          <w:fldChar w:fldCharType="separate"/>
        </w:r>
        <w:r w:rsidR="00E82338">
          <w:rPr>
            <w:noProof/>
            <w:webHidden/>
          </w:rPr>
          <w:t>41</w:t>
        </w:r>
        <w:r w:rsidR="00E82338">
          <w:rPr>
            <w:noProof/>
            <w:webHidden/>
          </w:rPr>
          <w:fldChar w:fldCharType="end"/>
        </w:r>
      </w:hyperlink>
    </w:p>
    <w:p w14:paraId="2A9D9B69" w14:textId="75DE328D" w:rsidR="00E82338" w:rsidRDefault="00000000">
      <w:pPr>
        <w:pStyle w:val="Obsah2"/>
        <w:tabs>
          <w:tab w:val="right" w:leader="dot" w:pos="9060"/>
        </w:tabs>
        <w:rPr>
          <w:noProof/>
        </w:rPr>
      </w:pPr>
      <w:hyperlink w:anchor="_Toc164337660" w:history="1">
        <w:r w:rsidR="00E82338" w:rsidRPr="00F25AD6">
          <w:rPr>
            <w:rStyle w:val="Hypertextovodkaz"/>
            <w:rFonts w:ascii="Arial" w:eastAsia="Times New Roman" w:hAnsi="Arial" w:cs="Arial"/>
            <w:caps/>
            <w:noProof/>
            <w:spacing w:val="15"/>
            <w:lang w:eastAsia="cs-CZ"/>
          </w:rPr>
          <w:t>Komunikace správců odbavovacích zařízení vůči MOS</w:t>
        </w:r>
        <w:r w:rsidR="00E82338">
          <w:rPr>
            <w:noProof/>
            <w:webHidden/>
          </w:rPr>
          <w:tab/>
        </w:r>
        <w:r w:rsidR="00E82338">
          <w:rPr>
            <w:noProof/>
            <w:webHidden/>
          </w:rPr>
          <w:fldChar w:fldCharType="begin"/>
        </w:r>
        <w:r w:rsidR="00E82338">
          <w:rPr>
            <w:noProof/>
            <w:webHidden/>
          </w:rPr>
          <w:instrText xml:space="preserve"> PAGEREF _Toc164337660 \h </w:instrText>
        </w:r>
        <w:r w:rsidR="00E82338">
          <w:rPr>
            <w:noProof/>
            <w:webHidden/>
          </w:rPr>
        </w:r>
        <w:r w:rsidR="00E82338">
          <w:rPr>
            <w:noProof/>
            <w:webHidden/>
          </w:rPr>
          <w:fldChar w:fldCharType="separate"/>
        </w:r>
        <w:r w:rsidR="00E82338">
          <w:rPr>
            <w:noProof/>
            <w:webHidden/>
          </w:rPr>
          <w:t>41</w:t>
        </w:r>
        <w:r w:rsidR="00E82338">
          <w:rPr>
            <w:noProof/>
            <w:webHidden/>
          </w:rPr>
          <w:fldChar w:fldCharType="end"/>
        </w:r>
      </w:hyperlink>
    </w:p>
    <w:p w14:paraId="7B5FE0EF" w14:textId="083C4914" w:rsidR="00E82338" w:rsidRDefault="00000000">
      <w:pPr>
        <w:pStyle w:val="Obsah2"/>
        <w:tabs>
          <w:tab w:val="right" w:leader="dot" w:pos="9060"/>
        </w:tabs>
        <w:rPr>
          <w:noProof/>
        </w:rPr>
      </w:pPr>
      <w:hyperlink w:anchor="_Toc164337661" w:history="1">
        <w:r w:rsidR="00E82338" w:rsidRPr="00F25AD6">
          <w:rPr>
            <w:rStyle w:val="Hypertextovodkaz"/>
            <w:rFonts w:ascii="Arial" w:hAnsi="Arial" w:cs="Arial"/>
            <w:caps/>
            <w:noProof/>
            <w:spacing w:val="15"/>
          </w:rPr>
          <w:t>Tokenizace v koncových zařízeních a práce s identifikátory</w:t>
        </w:r>
        <w:r w:rsidR="00E82338">
          <w:rPr>
            <w:noProof/>
            <w:webHidden/>
          </w:rPr>
          <w:tab/>
        </w:r>
        <w:r w:rsidR="00E82338">
          <w:rPr>
            <w:noProof/>
            <w:webHidden/>
          </w:rPr>
          <w:fldChar w:fldCharType="begin"/>
        </w:r>
        <w:r w:rsidR="00E82338">
          <w:rPr>
            <w:noProof/>
            <w:webHidden/>
          </w:rPr>
          <w:instrText xml:space="preserve"> PAGEREF _Toc164337661 \h </w:instrText>
        </w:r>
        <w:r w:rsidR="00E82338">
          <w:rPr>
            <w:noProof/>
            <w:webHidden/>
          </w:rPr>
        </w:r>
        <w:r w:rsidR="00E82338">
          <w:rPr>
            <w:noProof/>
            <w:webHidden/>
          </w:rPr>
          <w:fldChar w:fldCharType="separate"/>
        </w:r>
        <w:r w:rsidR="00E82338">
          <w:rPr>
            <w:noProof/>
            <w:webHidden/>
          </w:rPr>
          <w:t>42</w:t>
        </w:r>
        <w:r w:rsidR="00E82338">
          <w:rPr>
            <w:noProof/>
            <w:webHidden/>
          </w:rPr>
          <w:fldChar w:fldCharType="end"/>
        </w:r>
      </w:hyperlink>
    </w:p>
    <w:p w14:paraId="28453034" w14:textId="52B606BB" w:rsidR="00E82338" w:rsidRDefault="00000000">
      <w:pPr>
        <w:pStyle w:val="Obsah1"/>
        <w:tabs>
          <w:tab w:val="right" w:leader="dot" w:pos="9060"/>
        </w:tabs>
        <w:rPr>
          <w:noProof/>
        </w:rPr>
      </w:pPr>
      <w:hyperlink w:anchor="_Toc164337662" w:history="1">
        <w:r w:rsidR="00E82338" w:rsidRPr="00F25AD6">
          <w:rPr>
            <w:rStyle w:val="Hypertextovodkaz"/>
            <w:rFonts w:ascii="Arial" w:hAnsi="Arial" w:cs="Arial"/>
            <w:caps/>
            <w:noProof/>
            <w:spacing w:val="15"/>
          </w:rPr>
          <w:t>Odbavení pomocí mobilní aplikace</w:t>
        </w:r>
        <w:r w:rsidR="00E82338">
          <w:rPr>
            <w:noProof/>
            <w:webHidden/>
          </w:rPr>
          <w:tab/>
        </w:r>
        <w:r w:rsidR="00E82338">
          <w:rPr>
            <w:noProof/>
            <w:webHidden/>
          </w:rPr>
          <w:fldChar w:fldCharType="begin"/>
        </w:r>
        <w:r w:rsidR="00E82338">
          <w:rPr>
            <w:noProof/>
            <w:webHidden/>
          </w:rPr>
          <w:instrText xml:space="preserve"> PAGEREF _Toc164337662 \h </w:instrText>
        </w:r>
        <w:r w:rsidR="00E82338">
          <w:rPr>
            <w:noProof/>
            <w:webHidden/>
          </w:rPr>
        </w:r>
        <w:r w:rsidR="00E82338">
          <w:rPr>
            <w:noProof/>
            <w:webHidden/>
          </w:rPr>
          <w:fldChar w:fldCharType="separate"/>
        </w:r>
        <w:r w:rsidR="00E82338">
          <w:rPr>
            <w:noProof/>
            <w:webHidden/>
          </w:rPr>
          <w:t>43</w:t>
        </w:r>
        <w:r w:rsidR="00E82338">
          <w:rPr>
            <w:noProof/>
            <w:webHidden/>
          </w:rPr>
          <w:fldChar w:fldCharType="end"/>
        </w:r>
      </w:hyperlink>
    </w:p>
    <w:p w14:paraId="01570CA4" w14:textId="4C33ADFD" w:rsidR="00E82338" w:rsidRDefault="00000000">
      <w:pPr>
        <w:pStyle w:val="Obsah2"/>
        <w:tabs>
          <w:tab w:val="right" w:leader="dot" w:pos="9060"/>
        </w:tabs>
        <w:rPr>
          <w:noProof/>
        </w:rPr>
      </w:pPr>
      <w:hyperlink w:anchor="_Toc164337663" w:history="1">
        <w:r w:rsidR="00E82338" w:rsidRPr="00F25AD6">
          <w:rPr>
            <w:rStyle w:val="Hypertextovodkaz"/>
            <w:rFonts w:ascii="Arial" w:eastAsia="Times New Roman" w:hAnsi="Arial" w:cs="Arial"/>
            <w:caps/>
            <w:noProof/>
            <w:spacing w:val="15"/>
            <w:lang w:eastAsia="cs-CZ"/>
          </w:rPr>
          <w:t>Technické parametry</w:t>
        </w:r>
        <w:r w:rsidR="00E82338">
          <w:rPr>
            <w:noProof/>
            <w:webHidden/>
          </w:rPr>
          <w:tab/>
        </w:r>
        <w:r w:rsidR="00E82338">
          <w:rPr>
            <w:noProof/>
            <w:webHidden/>
          </w:rPr>
          <w:fldChar w:fldCharType="begin"/>
        </w:r>
        <w:r w:rsidR="00E82338">
          <w:rPr>
            <w:noProof/>
            <w:webHidden/>
          </w:rPr>
          <w:instrText xml:space="preserve"> PAGEREF _Toc164337663 \h </w:instrText>
        </w:r>
        <w:r w:rsidR="00E82338">
          <w:rPr>
            <w:noProof/>
            <w:webHidden/>
          </w:rPr>
        </w:r>
        <w:r w:rsidR="00E82338">
          <w:rPr>
            <w:noProof/>
            <w:webHidden/>
          </w:rPr>
          <w:fldChar w:fldCharType="separate"/>
        </w:r>
        <w:r w:rsidR="00E82338">
          <w:rPr>
            <w:noProof/>
            <w:webHidden/>
          </w:rPr>
          <w:t>43</w:t>
        </w:r>
        <w:r w:rsidR="00E82338">
          <w:rPr>
            <w:noProof/>
            <w:webHidden/>
          </w:rPr>
          <w:fldChar w:fldCharType="end"/>
        </w:r>
      </w:hyperlink>
    </w:p>
    <w:p w14:paraId="038CA994" w14:textId="15DD2F99" w:rsidR="00E82338" w:rsidRDefault="00000000">
      <w:pPr>
        <w:pStyle w:val="Obsah1"/>
        <w:tabs>
          <w:tab w:val="right" w:leader="dot" w:pos="9060"/>
        </w:tabs>
        <w:rPr>
          <w:noProof/>
        </w:rPr>
      </w:pPr>
      <w:hyperlink w:anchor="_Toc164337664" w:history="1">
        <w:r w:rsidR="00E82338" w:rsidRPr="00F25AD6">
          <w:rPr>
            <w:rStyle w:val="Hypertextovodkaz"/>
            <w:rFonts w:ascii="Arial" w:hAnsi="Arial" w:cs="Arial"/>
            <w:caps/>
            <w:noProof/>
            <w:spacing w:val="15"/>
          </w:rPr>
          <w:t>Příloha č.1 – Struktura whitelist</w:t>
        </w:r>
        <w:r w:rsidR="00E82338">
          <w:rPr>
            <w:noProof/>
            <w:webHidden/>
          </w:rPr>
          <w:tab/>
        </w:r>
        <w:r w:rsidR="00E82338">
          <w:rPr>
            <w:noProof/>
            <w:webHidden/>
          </w:rPr>
          <w:fldChar w:fldCharType="begin"/>
        </w:r>
        <w:r w:rsidR="00E82338">
          <w:rPr>
            <w:noProof/>
            <w:webHidden/>
          </w:rPr>
          <w:instrText xml:space="preserve"> PAGEREF _Toc164337664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46523682" w14:textId="3D6E26F0" w:rsidR="00E82338" w:rsidRDefault="00000000">
      <w:pPr>
        <w:pStyle w:val="Obsah1"/>
        <w:tabs>
          <w:tab w:val="right" w:leader="dot" w:pos="9060"/>
        </w:tabs>
        <w:rPr>
          <w:noProof/>
        </w:rPr>
      </w:pPr>
      <w:hyperlink w:anchor="_Toc164337665" w:history="1">
        <w:r w:rsidR="00E82338" w:rsidRPr="00F25AD6">
          <w:rPr>
            <w:rStyle w:val="Hypertextovodkaz"/>
            <w:rFonts w:ascii="Arial" w:hAnsi="Arial" w:cs="Arial"/>
            <w:caps/>
            <w:noProof/>
            <w:spacing w:val="15"/>
          </w:rPr>
          <w:t>Příloha č.2 – datová věta cards Exchange</w:t>
        </w:r>
        <w:r w:rsidR="00E82338">
          <w:rPr>
            <w:noProof/>
            <w:webHidden/>
          </w:rPr>
          <w:tab/>
        </w:r>
        <w:r w:rsidR="00E82338">
          <w:rPr>
            <w:noProof/>
            <w:webHidden/>
          </w:rPr>
          <w:fldChar w:fldCharType="begin"/>
        </w:r>
        <w:r w:rsidR="00E82338">
          <w:rPr>
            <w:noProof/>
            <w:webHidden/>
          </w:rPr>
          <w:instrText xml:space="preserve"> PAGEREF _Toc164337665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5B01F0D9" w14:textId="64DA086E" w:rsidR="00E82338" w:rsidRDefault="00000000">
      <w:pPr>
        <w:pStyle w:val="Obsah1"/>
        <w:tabs>
          <w:tab w:val="right" w:leader="dot" w:pos="9060"/>
        </w:tabs>
        <w:rPr>
          <w:noProof/>
        </w:rPr>
      </w:pPr>
      <w:hyperlink w:anchor="_Toc164337666" w:history="1">
        <w:r w:rsidR="00E82338" w:rsidRPr="00F25AD6">
          <w:rPr>
            <w:rStyle w:val="Hypertextovodkaz"/>
            <w:rFonts w:ascii="Arial" w:hAnsi="Arial" w:cs="Arial"/>
            <w:caps/>
            <w:noProof/>
            <w:spacing w:val="15"/>
          </w:rPr>
          <w:t>Příloha č.3 – procesy odbavení</w:t>
        </w:r>
        <w:r w:rsidR="00E82338">
          <w:rPr>
            <w:noProof/>
            <w:webHidden/>
          </w:rPr>
          <w:tab/>
        </w:r>
        <w:r w:rsidR="00E82338">
          <w:rPr>
            <w:noProof/>
            <w:webHidden/>
          </w:rPr>
          <w:fldChar w:fldCharType="begin"/>
        </w:r>
        <w:r w:rsidR="00E82338">
          <w:rPr>
            <w:noProof/>
            <w:webHidden/>
          </w:rPr>
          <w:instrText xml:space="preserve"> PAGEREF _Toc164337666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7481AAB1" w14:textId="0AB84495" w:rsidR="00E82338" w:rsidRDefault="00000000">
      <w:pPr>
        <w:pStyle w:val="Obsah1"/>
        <w:tabs>
          <w:tab w:val="right" w:leader="dot" w:pos="9060"/>
        </w:tabs>
        <w:rPr>
          <w:noProof/>
        </w:rPr>
      </w:pPr>
      <w:hyperlink w:anchor="_Toc164337667" w:history="1">
        <w:r w:rsidR="00E82338" w:rsidRPr="00F25AD6">
          <w:rPr>
            <w:rStyle w:val="Hypertextovodkaz"/>
            <w:rFonts w:ascii="Arial" w:hAnsi="Arial" w:cs="Arial"/>
            <w:caps/>
            <w:noProof/>
            <w:spacing w:val="15"/>
          </w:rPr>
          <w:t>Příloha č.4 – technická dokumentace mobilní aplikace PID LítačkA</w:t>
        </w:r>
        <w:r w:rsidR="00E82338">
          <w:rPr>
            <w:noProof/>
            <w:webHidden/>
          </w:rPr>
          <w:tab/>
        </w:r>
        <w:r w:rsidR="00E82338">
          <w:rPr>
            <w:noProof/>
            <w:webHidden/>
          </w:rPr>
          <w:fldChar w:fldCharType="begin"/>
        </w:r>
        <w:r w:rsidR="00E82338">
          <w:rPr>
            <w:noProof/>
            <w:webHidden/>
          </w:rPr>
          <w:instrText xml:space="preserve"> PAGEREF _Toc164337667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2D7E3DCA" w14:textId="34E593F0" w:rsidR="00E82338" w:rsidRDefault="00000000">
      <w:pPr>
        <w:pStyle w:val="Obsah1"/>
        <w:tabs>
          <w:tab w:val="right" w:leader="dot" w:pos="9060"/>
        </w:tabs>
        <w:rPr>
          <w:noProof/>
        </w:rPr>
      </w:pPr>
      <w:hyperlink w:anchor="_Toc164337668" w:history="1">
        <w:r w:rsidR="00E82338" w:rsidRPr="00F25AD6">
          <w:rPr>
            <w:rStyle w:val="Hypertextovodkaz"/>
            <w:rFonts w:ascii="Arial" w:hAnsi="Arial" w:cs="Arial"/>
            <w:caps/>
            <w:noProof/>
            <w:spacing w:val="15"/>
          </w:rPr>
          <w:t>Příloha č.5 – dokumentace SAM modul</w:t>
        </w:r>
        <w:r w:rsidR="00E82338">
          <w:rPr>
            <w:noProof/>
            <w:webHidden/>
          </w:rPr>
          <w:tab/>
        </w:r>
        <w:r w:rsidR="00E82338">
          <w:rPr>
            <w:noProof/>
            <w:webHidden/>
          </w:rPr>
          <w:fldChar w:fldCharType="begin"/>
        </w:r>
        <w:r w:rsidR="00E82338">
          <w:rPr>
            <w:noProof/>
            <w:webHidden/>
          </w:rPr>
          <w:instrText xml:space="preserve"> PAGEREF _Toc164337668 \h </w:instrText>
        </w:r>
        <w:r w:rsidR="00E82338">
          <w:rPr>
            <w:noProof/>
            <w:webHidden/>
          </w:rPr>
        </w:r>
        <w:r w:rsidR="00E82338">
          <w:rPr>
            <w:noProof/>
            <w:webHidden/>
          </w:rPr>
          <w:fldChar w:fldCharType="separate"/>
        </w:r>
        <w:r w:rsidR="00E82338">
          <w:rPr>
            <w:noProof/>
            <w:webHidden/>
          </w:rPr>
          <w:t>44</w:t>
        </w:r>
        <w:r w:rsidR="00E82338">
          <w:rPr>
            <w:noProof/>
            <w:webHidden/>
          </w:rPr>
          <w:fldChar w:fldCharType="end"/>
        </w:r>
      </w:hyperlink>
    </w:p>
    <w:p w14:paraId="359740AE" w14:textId="65F4EC7D" w:rsidR="00F504AC" w:rsidRPr="00862D59" w:rsidRDefault="00F504AC" w:rsidP="00F504AC">
      <w:pPr>
        <w:shd w:val="clear" w:color="auto" w:fill="FFFFFF"/>
        <w:spacing w:before="100" w:after="0"/>
        <w:rPr>
          <w:rFonts w:eastAsia="Times New Roman" w:cs="Calibri"/>
          <w:color w:val="000000"/>
          <w:sz w:val="20"/>
          <w:szCs w:val="20"/>
          <w:lang w:eastAsia="cs-CZ"/>
        </w:rPr>
      </w:pPr>
      <w:r w:rsidRPr="00FD2301">
        <w:rPr>
          <w:rFonts w:ascii="Arial" w:eastAsia="Times New Roman" w:hAnsi="Arial" w:cs="Arial"/>
          <w:color w:val="000000"/>
          <w:lang w:eastAsia="cs-CZ"/>
        </w:rPr>
        <w:fldChar w:fldCharType="end"/>
      </w:r>
    </w:p>
    <w:p w14:paraId="069935F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bookmarkStart w:id="65" w:name="_Toc164337652"/>
      <w:r w:rsidRPr="00FD2301">
        <w:rPr>
          <w:rFonts w:ascii="Arial" w:eastAsia="Times New Roman" w:hAnsi="Arial" w:cs="Arial"/>
          <w:caps/>
          <w:spacing w:val="15"/>
          <w:lang w:eastAsia="cs-CZ"/>
        </w:rPr>
        <w:t>Shrnutí dokumentu</w:t>
      </w:r>
      <w:bookmarkEnd w:id="65"/>
    </w:p>
    <w:p w14:paraId="3EB82E0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popisuje aspekty řešení MOS (Multikanálový odbavovací systém) v souvislosti s funkcionalitami odbavení a kontroly cestujících v rámci Hl. města Prahy a Středočeského kraje.</w:t>
      </w:r>
    </w:p>
    <w:p w14:paraId="3AC9BE1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Textace dokumentu má charakter technických specifikací popisující jednotlivé funkční celky, parametry řešení, procesní stavy a bezpečnostní aspekty.</w:t>
      </w:r>
    </w:p>
    <w:p w14:paraId="19666E39" w14:textId="4CFF954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Dokument je pracovním materiálem OICT a může být následně rozvíjen či jeho části mohou být zapracovány do návazných dokumentů org</w:t>
      </w:r>
      <w:r w:rsidR="00FD2301">
        <w:rPr>
          <w:rFonts w:ascii="Arial" w:eastAsia="Times New Roman" w:hAnsi="Arial" w:cs="Arial"/>
          <w:color w:val="000000"/>
          <w:lang w:eastAsia="cs-CZ"/>
        </w:rPr>
        <w:t>anizátorů dopravy ROPID a IDSK.</w:t>
      </w:r>
    </w:p>
    <w:p w14:paraId="099F4FE9" w14:textId="77777777" w:rsidR="00F504AC" w:rsidRPr="00FD2301" w:rsidRDefault="00F504AC" w:rsidP="00F504AC">
      <w:pPr>
        <w:pageBreakBefore/>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66" w:name="_Toc164337653"/>
      <w:r w:rsidRPr="00FD2301">
        <w:rPr>
          <w:rFonts w:ascii="Arial" w:eastAsia="Times New Roman" w:hAnsi="Arial" w:cs="Arial"/>
          <w:caps/>
          <w:color w:val="FFFFFF" w:themeColor="background1"/>
          <w:spacing w:val="15"/>
          <w:lang w:eastAsia="cs-CZ"/>
        </w:rPr>
        <w:t>Odbavení s využitím metody WHITELIST</w:t>
      </w:r>
      <w:bookmarkEnd w:id="66"/>
    </w:p>
    <w:p w14:paraId="3FC950E5" w14:textId="040EB38A" w:rsidR="00F504AC"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Nový odbavovací systém pro Prahu a Středočeský kraj je založen na on-line databázovém řešení, s distribucí informací nutných pro odbavení cestujících přímo do odbavovacích zařízení dopravců či do terminal management systémů (TMS) správců odbavovacích zařízení. Informace pro odbavení budou obsaženy v tzv. whitelistech (WL – seznam jízdních dokladů vázaných k identifikátoru).  Níže jsou uvedena možná řešení odbavení při využití kontrol přes WHITELIST. Předpokladem OICT je využití tohoto způsobu odbavení pro regionální a příměstskou autobusovou dopravu, železniční dopravu a revizorské kontroly v celém prostředí PID.</w:t>
      </w:r>
    </w:p>
    <w:p w14:paraId="430A7A71" w14:textId="77777777" w:rsidR="00FD2301" w:rsidRPr="00FD2301" w:rsidRDefault="00FD2301" w:rsidP="00F504AC">
      <w:pPr>
        <w:spacing w:before="100" w:line="276" w:lineRule="auto"/>
        <w:rPr>
          <w:rFonts w:ascii="Arial" w:eastAsiaTheme="minorEastAsia" w:hAnsi="Arial" w:cs="Arial"/>
          <w:lang w:eastAsia="cs-CZ"/>
        </w:rPr>
      </w:pPr>
    </w:p>
    <w:p w14:paraId="29314453"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67" w:name="_Toc164337654"/>
      <w:r w:rsidRPr="00FD2301">
        <w:rPr>
          <w:rFonts w:ascii="Arial" w:eastAsia="Times New Roman" w:hAnsi="Arial" w:cs="Arial"/>
          <w:caps/>
          <w:spacing w:val="15"/>
          <w:lang w:eastAsia="cs-CZ"/>
        </w:rPr>
        <w:t>Přímá komunikace odbavovacího zařízení s MOS</w:t>
      </w:r>
      <w:bookmarkEnd w:id="67"/>
    </w:p>
    <w:p w14:paraId="6216E38A"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odbavovací zařízení či revizorská čtečka přistupují na repository MOS (síťově vystavené úložiště) a z daného repository stahují WL a další potřebná data k odbavení či kontrole.</w:t>
      </w:r>
    </w:p>
    <w:p w14:paraId="23241899"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koncovým zařízením v definované periodě či vynucené uživatelem koncového zařízení mimo standardní periodu.</w:t>
      </w:r>
    </w:p>
    <w:p w14:paraId="3AD07BE6"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Komunikace probíhá přes šifrovaný protokol, aby nedošlo k odchycení a následně k jejich zneužití</w:t>
      </w:r>
    </w:p>
    <w:p w14:paraId="6B2E09FB"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dat WL a dalších je definován provozovatelem MOS:</w:t>
      </w:r>
    </w:p>
    <w:p w14:paraId="6041E3C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Formát je ve formátu TLV.</w:t>
      </w:r>
    </w:p>
    <w:p w14:paraId="5ACD5F54"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Bližší popis jak struktury souboru, tak souboru samotného poskytuje dokumentace struktury whitelist ve své aktuální platné verzi. Viz. příloha č.1 tohoto dokumentu.</w:t>
      </w:r>
    </w:p>
    <w:p w14:paraId="13CEFF45"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koncové zařízení musí splňovat následující parametry:</w:t>
      </w:r>
    </w:p>
    <w:p w14:paraId="0723C72C"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koncovém zařízení v chráněném repository, do nějž je přístup zajištěn autentizací v rámci zařízení – zajištění odbavovacích dat MOS proti přímému přístupu uživatele.</w:t>
      </w:r>
    </w:p>
    <w:p w14:paraId="029C92F1"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Klíč pro šifrování fotografií z WL je v nevolatilní paměti uložen některým z následujících způsobů:</w:t>
      </w:r>
    </w:p>
    <w:p w14:paraId="4BBDE49E"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 (preferovaná varianta)</w:t>
      </w:r>
    </w:p>
    <w:p w14:paraId="4EF85CAA"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2907B961" w14:textId="77777777" w:rsidR="00F504AC" w:rsidRPr="00FD2301" w:rsidRDefault="00F504AC" w:rsidP="00F504AC">
      <w:pPr>
        <w:shd w:val="clear" w:color="auto" w:fill="FFFFFF"/>
        <w:spacing w:before="100" w:after="0"/>
        <w:ind w:left="1800"/>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285F8CFD" w14:textId="77777777" w:rsidR="00F504AC" w:rsidRPr="00FD2301" w:rsidRDefault="00F504AC" w:rsidP="00FD2301">
      <w:pPr>
        <w:numPr>
          <w:ilvl w:val="0"/>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Výkonnostní požadavky</w:t>
      </w:r>
    </w:p>
    <w:p w14:paraId="74B09C13"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Časové požadavky na odbavení bankovních platebních karet jsou dány pravidly karetních společností a musí být dodrženy</w:t>
      </w:r>
    </w:p>
    <w:p w14:paraId="366080C2"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Počáteční velikost absolutního WL v době spuštění systému MOS se pohybuje okolo hodnoty 200 MB</w:t>
      </w:r>
      <w:r w:rsidRPr="00FD2301">
        <w:rPr>
          <w:rFonts w:ascii="Arial" w:eastAsiaTheme="minorEastAsia" w:hAnsi="Arial" w:cs="Arial"/>
        </w:rPr>
        <w:t xml:space="preserve">. </w:t>
      </w:r>
      <w:r w:rsidRPr="00FD2301">
        <w:rPr>
          <w:rFonts w:ascii="Arial" w:eastAsia="Times New Roman" w:hAnsi="Arial" w:cs="Arial"/>
          <w:color w:val="000000"/>
          <w:lang w:eastAsia="cs-CZ"/>
        </w:rPr>
        <w:t xml:space="preserve"> Absolutní whitelist může v průběhu životního cyklu systému nabývat velikost až 2 GB v závislosti na rozšiřování PID a integrace dalších identifikátorů. Předpokladem je, že nahrání WL je realizováno při nastavení koncových zařízení.</w:t>
      </w:r>
    </w:p>
    <w:p w14:paraId="2F38760F"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Odbavovací zařízení a celý systém odbavení musí být připraven na přehrání nového absolutního WL a to na vyžádání bez další provozních či implementačních vícenákladů. Tato operace bude prováděna primárně vzdáleně bez nutnosti ručního fyzického zásahu.</w:t>
      </w:r>
    </w:p>
    <w:p w14:paraId="2415E04A" w14:textId="77777777" w:rsidR="00F504AC" w:rsidRPr="00FD2301" w:rsidRDefault="00F504AC" w:rsidP="00FD2301">
      <w:pPr>
        <w:numPr>
          <w:ilvl w:val="1"/>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Aktualizace WL a dalších dat jsou realizovány ve formě inkrementálních dat, kdy koncové zařízení v pravidelné periodě kontroluje nový inkrement na repository MOS, stahuje jej a automatizovaným procesem změny zapracovává</w:t>
      </w:r>
    </w:p>
    <w:p w14:paraId="764A2B41"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Kvalifikovaný odhad běžného inkrementu v periodě 15 min je v rozsahu 1 kB – 1 500 kB. Běžná střední hodnota 15 min WL je cca 40 kB.</w:t>
      </w:r>
    </w:p>
    <w:p w14:paraId="166A5B8B"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Základní četnost aktualizace WL je v periodě 15 min</w:t>
      </w:r>
    </w:p>
    <w:p w14:paraId="0946B1F3" w14:textId="77777777" w:rsidR="00F504AC" w:rsidRPr="00FD2301" w:rsidRDefault="00F504AC" w:rsidP="00FD2301">
      <w:pPr>
        <w:numPr>
          <w:ilvl w:val="2"/>
          <w:numId w:val="1"/>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Rozdílové inkrementy po jejich zapracování nejsou odstraněny, ale jsou konsolidovány do tzv. denního uceleného inkrementu. Daný denní inkrement bude uložen v repository MOS a pokud nastane situace, kdy koncové zařízení bude vyžadovat aktualizaci WL při rozsahu aktualizace vyšší než jeden den (24 h) využije tento konsolidovaný inkrement. Konsolidované inkrementy jsou k dispozici hodinové a denní. </w:t>
      </w:r>
    </w:p>
    <w:p w14:paraId="78257192" w14:textId="77777777" w:rsidR="00F504AC" w:rsidRPr="00FD2301" w:rsidRDefault="00F504AC" w:rsidP="00F504AC">
      <w:pPr>
        <w:shd w:val="clear" w:color="auto" w:fill="FFFFFF"/>
        <w:spacing w:before="100" w:after="0" w:line="276" w:lineRule="auto"/>
        <w:ind w:left="1800"/>
        <w:contextualSpacing/>
        <w:rPr>
          <w:rFonts w:ascii="Arial" w:eastAsia="Times New Roman" w:hAnsi="Arial" w:cs="Arial"/>
          <w:color w:val="212121"/>
          <w:lang w:eastAsia="cs-CZ"/>
        </w:rPr>
      </w:pPr>
    </w:p>
    <w:p w14:paraId="4F82D404"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r w:rsidRPr="00FD2301">
        <w:rPr>
          <w:rFonts w:ascii="Arial" w:eastAsia="Times New Roman" w:hAnsi="Arial" w:cs="Arial"/>
          <w:caps/>
          <w:color w:val="2E75B5"/>
          <w:spacing w:val="15"/>
          <w:lang w:eastAsia="cs-CZ"/>
        </w:rPr>
        <w:t> </w:t>
      </w:r>
      <w:bookmarkStart w:id="68" w:name="_Toc164337655"/>
      <w:r w:rsidRPr="00FD2301">
        <w:rPr>
          <w:rFonts w:ascii="Arial" w:eastAsia="Times New Roman" w:hAnsi="Arial" w:cs="Arial"/>
          <w:caps/>
          <w:spacing w:val="15"/>
          <w:lang w:eastAsia="cs-CZ"/>
        </w:rPr>
        <w:t>Nepřímá (TM Server) komunikace odbavovacího zařízení s MOS</w:t>
      </w:r>
      <w:bookmarkEnd w:id="68"/>
    </w:p>
    <w:p w14:paraId="690C7F88"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rovina, kdy TM servery přistupují na repository MOS (síťově vystavené úložiště) a z daného repository stahují WL (či další potřebná data k distribuci pro odbavení či kontrolu).</w:t>
      </w:r>
    </w:p>
    <w:p w14:paraId="1F857BB2"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Stahování dat iniciované TM servery v definované periodě či vynucené uživatelem TM serveru mimo standardní periodu</w:t>
      </w:r>
    </w:p>
    <w:p w14:paraId="5EE715BB"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Pro přenos dat a uložení platí shodné požadavky jako u přímé komunikace popsané výše. </w:t>
      </w:r>
    </w:p>
    <w:p w14:paraId="62399E5E" w14:textId="7777777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Uložení stažených dat z MOS na TM serveru musí splňovat následující parametry:</w:t>
      </w:r>
    </w:p>
    <w:p w14:paraId="577D6A84"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uložena na TM serveru takovým způsobem, aby nebylo možné je modifikovat, poškodit, zneužít, zcizit či k nim bez řádného důvodu a autorizace přistupovat.</w:t>
      </w:r>
    </w:p>
    <w:p w14:paraId="016C3927"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TM serveru zajišťuje dostupnost, důvěrnost a integritu dat MOS u něj uložených. Dbá zejména na oddělení rolí, autorizaci uživatelů a auditování jejich činnosti.</w:t>
      </w:r>
    </w:p>
    <w:p w14:paraId="2FD92F90"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 stažení dat z MOS je provozovatel TM serveru odpovědný za dodaná data.</w:t>
      </w:r>
    </w:p>
    <w:p w14:paraId="3A02691A" w14:textId="77777777" w:rsidR="00F504AC" w:rsidRPr="00FD2301" w:rsidRDefault="00F504AC" w:rsidP="00FD2301">
      <w:pPr>
        <w:numPr>
          <w:ilvl w:val="1"/>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 xml:space="preserve">Samotný obsah dat není provozovatel TM serveru oprávněn měnit (strukturu ano). </w:t>
      </w:r>
    </w:p>
    <w:p w14:paraId="0986DBDC" w14:textId="60A1B6E7" w:rsidR="00F504AC" w:rsidRPr="00FD2301" w:rsidRDefault="00F504AC" w:rsidP="00FD2301">
      <w:pPr>
        <w:numPr>
          <w:ilvl w:val="0"/>
          <w:numId w:val="2"/>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Následná distribuce dat a jejich použití je v gesci provozovatele TM serveru (správce odbavovacích zařízení).</w:t>
      </w:r>
    </w:p>
    <w:p w14:paraId="36F2B3E1" w14:textId="77777777" w:rsidR="00FD2301" w:rsidRPr="00FD2301" w:rsidRDefault="00FD2301" w:rsidP="00FD2301">
      <w:pPr>
        <w:shd w:val="clear" w:color="auto" w:fill="FFFFFF"/>
        <w:spacing w:before="100" w:after="0" w:line="276" w:lineRule="auto"/>
        <w:ind w:left="360"/>
        <w:contextualSpacing/>
        <w:jc w:val="both"/>
        <w:rPr>
          <w:rFonts w:ascii="Arial" w:eastAsia="Times New Roman" w:hAnsi="Arial" w:cs="Arial"/>
          <w:color w:val="212121"/>
          <w:lang w:eastAsia="cs-CZ"/>
        </w:rPr>
      </w:pPr>
    </w:p>
    <w:p w14:paraId="15AD34C8"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spacing w:val="15"/>
          <w:lang w:eastAsia="cs-CZ"/>
        </w:rPr>
      </w:pPr>
      <w:r w:rsidRPr="00FD2301">
        <w:rPr>
          <w:rFonts w:ascii="Arial" w:eastAsia="Times New Roman" w:hAnsi="Arial" w:cs="Arial"/>
          <w:caps/>
          <w:spacing w:val="15"/>
          <w:lang w:eastAsia="cs-CZ"/>
        </w:rPr>
        <w:t> </w:t>
      </w:r>
      <w:bookmarkStart w:id="69" w:name="_Toc164337656"/>
      <w:r w:rsidRPr="00FD2301">
        <w:rPr>
          <w:rFonts w:ascii="Arial" w:eastAsia="Times New Roman" w:hAnsi="Arial" w:cs="Arial"/>
          <w:caps/>
          <w:spacing w:val="15"/>
          <w:lang w:eastAsia="cs-CZ"/>
        </w:rPr>
        <w:t>Princip komunikace/přístupu k odbavovacím datům pro přímou i nepřímou komunikaci</w:t>
      </w:r>
      <w:bookmarkEnd w:id="69"/>
    </w:p>
    <w:p w14:paraId="30CE966D"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Zásadní předpoklady zajišťující funkční proces</w:t>
      </w:r>
    </w:p>
    <w:p w14:paraId="006DAF2A"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prostředí vystavuje datové soubory s inkrementy dle výše uvedené definice v pravidelných intervalech a zajišťuje neustálou dostupnost těchto dat pro jejich následné stažení</w:t>
      </w:r>
    </w:p>
    <w:p w14:paraId="0AE59063"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garantuje ucelenost a správnost poskytovaných dat</w:t>
      </w:r>
    </w:p>
    <w:p w14:paraId="23E0ED4D"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MOS vystavuje data prostřednictvím webové služby ve formě publikovaných souborů umožňujících jejich stažení pro autorizované klienty (TMS, odbavovací zařízení)</w:t>
      </w:r>
    </w:p>
    <w:p w14:paraId="06FC5EF5" w14:textId="77777777" w:rsidR="00F504AC" w:rsidRPr="00FD2301" w:rsidRDefault="00F504AC" w:rsidP="00FD2301">
      <w:pPr>
        <w:numPr>
          <w:ilvl w:val="0"/>
          <w:numId w:val="10"/>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Ověření klientů je oproti MOS autentizačnímu řešení</w:t>
      </w:r>
    </w:p>
    <w:p w14:paraId="1AD38CC6" w14:textId="77777777" w:rsidR="00F504AC" w:rsidRPr="00FD2301" w:rsidRDefault="00F504AC" w:rsidP="00F504AC">
      <w:pPr>
        <w:spacing w:before="100" w:line="276" w:lineRule="auto"/>
        <w:rPr>
          <w:rFonts w:ascii="Arial" w:eastAsiaTheme="minorEastAsia" w:hAnsi="Arial" w:cs="Arial"/>
          <w:lang w:eastAsia="cs-CZ"/>
        </w:rPr>
      </w:pPr>
      <w:r w:rsidRPr="00FD2301">
        <w:rPr>
          <w:rFonts w:ascii="Arial" w:eastAsiaTheme="minorEastAsia" w:hAnsi="Arial" w:cs="Arial"/>
          <w:lang w:eastAsia="cs-CZ"/>
        </w:rPr>
        <w:t>Princip předpokládané komunikace</w:t>
      </w:r>
    </w:p>
    <w:p w14:paraId="40CC46C2" w14:textId="77777777" w:rsidR="00F504AC" w:rsidRPr="00FD2301" w:rsidRDefault="00F504AC" w:rsidP="00FD2301">
      <w:pPr>
        <w:numPr>
          <w:ilvl w:val="0"/>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Klient (TMS, odbavovací zařízení) volá přes své rozhraní prezentační vrstvu MOS. V rámci volání je MOS dotazován, zdali není publikována aktuálnější verze odbavovacích dat, než je verze umístěná v TMS či v odbavovacím zařízení (na pozadí probíhá proces ověření).</w:t>
      </w:r>
    </w:p>
    <w:p w14:paraId="77C352DB"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 xml:space="preserve">Pokud data na MOS </w:t>
      </w:r>
      <w:r w:rsidRPr="00FD2301">
        <w:rPr>
          <w:rFonts w:ascii="Arial" w:eastAsiaTheme="minorEastAsia" w:hAnsi="Arial" w:cs="Arial"/>
          <w:b/>
          <w:lang w:eastAsia="cs-CZ"/>
        </w:rPr>
        <w:t>nejsou</w:t>
      </w:r>
      <w:r w:rsidRPr="00FD2301">
        <w:rPr>
          <w:rFonts w:ascii="Arial" w:eastAsiaTheme="minorEastAsia" w:hAnsi="Arial" w:cs="Arial"/>
          <w:lang w:eastAsia="cs-CZ"/>
        </w:rPr>
        <w:t xml:space="preserve"> novější než data v TMS, komunikace je ukončena a záznam o komunikaci je uložen do logu TMS či OZ.</w:t>
      </w:r>
    </w:p>
    <w:p w14:paraId="1B4EA3EE" w14:textId="77777777" w:rsidR="00F504AC" w:rsidRPr="00FD2301" w:rsidRDefault="00F504AC" w:rsidP="00FD2301">
      <w:pPr>
        <w:numPr>
          <w:ilvl w:val="1"/>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 xml:space="preserve">Pokud data na MOS prezentační vrstvě jsou </w:t>
      </w:r>
      <w:r w:rsidRPr="00FD2301">
        <w:rPr>
          <w:rFonts w:ascii="Arial" w:eastAsiaTheme="minorEastAsia" w:hAnsi="Arial" w:cs="Arial"/>
          <w:b/>
          <w:lang w:eastAsia="cs-CZ"/>
        </w:rPr>
        <w:t>novějšího</w:t>
      </w:r>
      <w:r w:rsidRPr="00FD2301">
        <w:rPr>
          <w:rFonts w:ascii="Arial" w:eastAsiaTheme="minorEastAsia" w:hAnsi="Arial" w:cs="Arial"/>
          <w:lang w:eastAsia="cs-CZ"/>
        </w:rPr>
        <w:t xml:space="preserve"> typu, je zpětně informován TMS či odbavovací zařízení o tomto stavu.</w:t>
      </w:r>
    </w:p>
    <w:p w14:paraId="32F3AB6B"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Následně TMS či odbavovací zařízení iniciuje požadavek na stažení těchto dat</w:t>
      </w:r>
    </w:p>
    <w:p w14:paraId="4903E610" w14:textId="77777777" w:rsidR="00F504AC" w:rsidRPr="00FD2301" w:rsidRDefault="00F504AC" w:rsidP="00FD2301">
      <w:pPr>
        <w:numPr>
          <w:ilvl w:val="2"/>
          <w:numId w:val="11"/>
        </w:numPr>
        <w:spacing w:before="100" w:line="276" w:lineRule="auto"/>
        <w:contextualSpacing/>
        <w:jc w:val="both"/>
        <w:rPr>
          <w:rFonts w:ascii="Arial" w:eastAsiaTheme="minorEastAsia" w:hAnsi="Arial" w:cs="Arial"/>
          <w:lang w:eastAsia="cs-CZ"/>
        </w:rPr>
      </w:pPr>
      <w:r w:rsidRPr="00FD2301">
        <w:rPr>
          <w:rFonts w:ascii="Arial" w:eastAsiaTheme="minorEastAsia" w:hAnsi="Arial" w:cs="Arial"/>
          <w:lang w:eastAsia="cs-CZ"/>
        </w:rPr>
        <w:t>Po stažení dat je navrácena informace o úspěšném stažení</w:t>
      </w:r>
    </w:p>
    <w:p w14:paraId="359DC483" w14:textId="77777777" w:rsidR="00F504AC" w:rsidRPr="00FD2301" w:rsidRDefault="00F504AC" w:rsidP="00FD2301">
      <w:pPr>
        <w:numPr>
          <w:ilvl w:val="0"/>
          <w:numId w:val="11"/>
        </w:numPr>
        <w:spacing w:before="100" w:line="276" w:lineRule="auto"/>
        <w:contextualSpacing/>
        <w:jc w:val="both"/>
        <w:rPr>
          <w:rFonts w:ascii="Arial" w:eastAsia="Times New Roman" w:hAnsi="Arial" w:cs="Arial"/>
          <w:color w:val="212121"/>
          <w:lang w:eastAsia="cs-CZ"/>
        </w:rPr>
      </w:pPr>
      <w:r w:rsidRPr="00FD2301">
        <w:rPr>
          <w:rFonts w:ascii="Arial" w:eastAsiaTheme="minorEastAsia" w:hAnsi="Arial" w:cs="Arial"/>
          <w:lang w:eastAsia="cs-CZ"/>
        </w:rPr>
        <w:t>Pokud v rámci komunikace s TMS či odbavovacím zařízením dojde k selhání ověření verze odbavovacích dat či přerušení komunikace nebo chybnému stažení, je následně komunikace opakovaně navazována co nejdříve po obnovení datového připojení.</w:t>
      </w:r>
    </w:p>
    <w:p w14:paraId="0088A11F" w14:textId="77777777" w:rsidR="00F504AC" w:rsidRPr="00FD2301" w:rsidRDefault="00F504AC" w:rsidP="00F504AC">
      <w:pPr>
        <w:spacing w:before="100" w:line="276" w:lineRule="auto"/>
        <w:ind w:left="720"/>
        <w:contextualSpacing/>
        <w:rPr>
          <w:rFonts w:ascii="Arial" w:eastAsia="Times New Roman" w:hAnsi="Arial" w:cs="Arial"/>
          <w:color w:val="212121"/>
          <w:lang w:eastAsia="cs-CZ"/>
        </w:rPr>
      </w:pPr>
    </w:p>
    <w:p w14:paraId="1499D956"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70" w:name="_Toc164337657"/>
      <w:r w:rsidRPr="00FD2301">
        <w:rPr>
          <w:rFonts w:ascii="Arial" w:eastAsia="Times New Roman" w:hAnsi="Arial" w:cs="Arial"/>
          <w:caps/>
          <w:spacing w:val="15"/>
          <w:lang w:eastAsia="cs-CZ"/>
        </w:rPr>
        <w:t>ON-LINE komunikace odbavovacího zařízení s MOS</w:t>
      </w:r>
      <w:bookmarkEnd w:id="70"/>
    </w:p>
    <w:p w14:paraId="6D337F20"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Komunikační rozhraní LTE, 4G, 3G, EDGE, GPRS, v definovaných oblastech WIFI</w:t>
      </w:r>
    </w:p>
    <w:p w14:paraId="6BA0CD85"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Pro on-line komunikaci je v rámci implementace MOS vydefinováno komunikační API mezi koncovými zařízeními a MOS prostředím</w:t>
      </w:r>
    </w:p>
    <w:p w14:paraId="12F9564A" w14:textId="77777777" w:rsidR="00F504AC" w:rsidRPr="00FD2301" w:rsidRDefault="00F504AC" w:rsidP="00FD2301">
      <w:pPr>
        <w:numPr>
          <w:ilvl w:val="0"/>
          <w:numId w:val="3"/>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Přímá on-line komunikace koncových zařízení do MOS je přímým přístupem přes webovou službu MOS do "živého" prostředí k on-line datům.</w:t>
      </w:r>
    </w:p>
    <w:p w14:paraId="027008D0" w14:textId="77777777" w:rsidR="00F504AC" w:rsidRPr="00FD2301" w:rsidRDefault="00F504AC" w:rsidP="00F504AC">
      <w:pPr>
        <w:shd w:val="clear" w:color="auto" w:fill="FFFFFF"/>
        <w:spacing w:before="100" w:after="0"/>
        <w:ind w:left="360"/>
        <w:contextualSpacing/>
        <w:rPr>
          <w:rFonts w:ascii="Arial" w:eastAsia="Times New Roman" w:hAnsi="Arial" w:cs="Arial"/>
          <w:color w:val="212121"/>
          <w:lang w:eastAsia="cs-CZ"/>
        </w:rPr>
      </w:pPr>
    </w:p>
    <w:p w14:paraId="1F0EC252" w14:textId="22A5A9E7" w:rsidR="00F504AC" w:rsidRPr="00FD2301" w:rsidRDefault="00F504AC" w:rsidP="00FD2301">
      <w:pPr>
        <w:numPr>
          <w:ilvl w:val="0"/>
          <w:numId w:val="3"/>
        </w:numPr>
        <w:spacing w:before="100" w:line="276" w:lineRule="auto"/>
        <w:contextualSpacing/>
        <w:jc w:val="both"/>
        <w:rPr>
          <w:rFonts w:ascii="Arial" w:eastAsiaTheme="minorEastAsia" w:hAnsi="Arial" w:cs="Arial"/>
        </w:rPr>
      </w:pPr>
      <w:r w:rsidRPr="00FD2301">
        <w:rPr>
          <w:rFonts w:ascii="Arial" w:eastAsiaTheme="minorEastAsia" w:hAnsi="Arial" w:cs="Arial"/>
        </w:rPr>
        <w:t>Mimo standardního odbavení za pomocí dat uložených offline na WL v zařízení, umožní zařízení vyvolání online dotazu na daný konkrétní identifikátor cestujícího. Webová služba MOS data navrátí ve stejné struktuře jako standardní inkrement WL, ale o velikosti pouze 1 záznamu. Blíže příloha č.</w:t>
      </w:r>
      <w:r w:rsidR="00FD2301">
        <w:rPr>
          <w:rFonts w:ascii="Arial" w:eastAsiaTheme="minorEastAsia" w:hAnsi="Arial" w:cs="Arial"/>
        </w:rPr>
        <w:t xml:space="preserve"> </w:t>
      </w:r>
      <w:r w:rsidRPr="00FD2301">
        <w:rPr>
          <w:rFonts w:ascii="Arial" w:eastAsiaTheme="minorEastAsia" w:hAnsi="Arial" w:cs="Arial"/>
        </w:rPr>
        <w:t>1.</w:t>
      </w:r>
    </w:p>
    <w:p w14:paraId="14418475" w14:textId="77777777" w:rsidR="00F504AC" w:rsidRPr="00FD2301" w:rsidRDefault="00F504AC" w:rsidP="00F504AC">
      <w:pPr>
        <w:spacing w:before="100" w:line="276" w:lineRule="auto"/>
        <w:contextualSpacing/>
        <w:rPr>
          <w:rFonts w:ascii="Arial" w:eastAsiaTheme="minorEastAsia" w:hAnsi="Arial" w:cs="Arial"/>
        </w:rPr>
      </w:pPr>
    </w:p>
    <w:p w14:paraId="30833D9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71" w:name="_Toc164337658"/>
      <w:r w:rsidRPr="00FD2301">
        <w:rPr>
          <w:rFonts w:ascii="Arial" w:eastAsia="Times New Roman" w:hAnsi="Arial" w:cs="Arial"/>
          <w:caps/>
          <w:color w:val="FFFFFF" w:themeColor="background1"/>
          <w:spacing w:val="15"/>
          <w:lang w:eastAsia="cs-CZ"/>
        </w:rPr>
        <w:t>Odbavovací zařízení – technické vymezení, procesy</w:t>
      </w:r>
      <w:bookmarkEnd w:id="71"/>
    </w:p>
    <w:p w14:paraId="35DFAA52"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Popis požadavků na koncové zařízení z pohledu zpracování odbavovacích dat MOS a předpokládaných procesů a bezpečnostních aspektů.</w:t>
      </w:r>
    </w:p>
    <w:p w14:paraId="6095D00C"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b/>
          <w:color w:val="000000"/>
          <w:lang w:eastAsia="cs-CZ"/>
        </w:rPr>
        <w:t>Proces komunikace</w:t>
      </w:r>
      <w:r w:rsidRPr="00FD2301">
        <w:rPr>
          <w:rFonts w:ascii="Arial" w:eastAsia="Times New Roman" w:hAnsi="Arial" w:cs="Arial"/>
          <w:color w:val="000000"/>
          <w:lang w:eastAsia="cs-CZ"/>
        </w:rPr>
        <w:t xml:space="preserve"> – v rámci komunikace načítání WL z MOS repository či TMS (Terminal Management System) bude zařízení iniciovat následující procesy:</w:t>
      </w:r>
    </w:p>
    <w:p w14:paraId="6E5B4867"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spojení na MOS ve formě autentizovaného spojení přes definovaný komunikační port na TCP-IP úrovni bude zabezpečeno šifrováním na úrovni HTTPS a autorizováno pomocí přihlašovacích údajů případně certifikátu. Spojení je možné zabezpečit i pomocí VPN.</w:t>
      </w:r>
    </w:p>
    <w:p w14:paraId="3EF594C6"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Princip komunikace s TMS je v gesci Dopravce/Provozovatele koncového zařízení</w:t>
      </w:r>
    </w:p>
    <w:p w14:paraId="6E59456C"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Vyvolání kontroly aktualizace – kontrola verze WL oproti aktualizaci na zdrojovém místě (MOS/TMS)</w:t>
      </w:r>
    </w:p>
    <w:p w14:paraId="71C923BD" w14:textId="77777777" w:rsidR="00F504AC" w:rsidRPr="00FD2301" w:rsidRDefault="00F504AC" w:rsidP="00FD2301">
      <w:pPr>
        <w:numPr>
          <w:ilvl w:val="0"/>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Pokud je aktualizace nalezena je v rámci zabezpečené komunikace (MOS) zajištěn přenos dané aktualizace do úložiště koncového zařízení</w:t>
      </w:r>
    </w:p>
    <w:p w14:paraId="4C6CEBE4" w14:textId="77777777" w:rsidR="00F504AC" w:rsidRPr="00FD2301" w:rsidRDefault="00F504AC" w:rsidP="00FD2301">
      <w:pPr>
        <w:numPr>
          <w:ilvl w:val="1"/>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 požadavkem MOS jako poskytovatele odbavovacích dat, aby úložiště na koncovém zařízení splňovalo následující parametry</w:t>
      </w:r>
    </w:p>
    <w:p w14:paraId="09A268C4"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Úložiště neumožňuje přístup jakémukoliv uživateli přihlášenému do odbavovacího zařízení</w:t>
      </w:r>
    </w:p>
    <w:p w14:paraId="3699E000"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je zajištěn pouze přes aplikační úroveň lokálním servisním účtem pod, kterým běží aplikační rozhraní.</w:t>
      </w:r>
    </w:p>
    <w:p w14:paraId="48332DB3" w14:textId="77777777" w:rsidR="00F504AC" w:rsidRPr="00FD2301" w:rsidRDefault="00F504AC" w:rsidP="00FD2301">
      <w:pPr>
        <w:numPr>
          <w:ilvl w:val="2"/>
          <w:numId w:val="6"/>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Jakýkoliv přístup do úložiště (mimo operace odbavení) je plně logován.</w:t>
      </w:r>
    </w:p>
    <w:p w14:paraId="6E6D13BA" w14:textId="77777777" w:rsidR="00F504AC" w:rsidRPr="00FD2301" w:rsidRDefault="00F504AC" w:rsidP="00F504AC">
      <w:pPr>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Proces uložení a zpracování</w:t>
      </w:r>
    </w:p>
    <w:p w14:paraId="699AAF65"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Výše uvedený komunikační proces zajistil dodání datové aktualizace do cílového úložiště koncového zařízení.</w:t>
      </w:r>
    </w:p>
    <w:p w14:paraId="6E47940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Následuje proces, který zajistí data pro zpracování:</w:t>
      </w:r>
    </w:p>
    <w:p w14:paraId="4B069E51"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(inkrement) – je aplikačně načtena na straně koncového zařízení.</w:t>
      </w:r>
    </w:p>
    <w:p w14:paraId="57F4783E"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Následně je inkrement zapracován do WL (proběhne aktualizace záznamů v WL, jež jsou součástí inkrementu)</w:t>
      </w:r>
    </w:p>
    <w:p w14:paraId="58B5D52A"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Pokud je proces zapracování úspěšný je povýšena verze WL </w:t>
      </w:r>
    </w:p>
    <w:p w14:paraId="52BF82A6"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Jestli je zapracování neúspěšné jsou rozběhnuty opravné mechanismy. Pokus o stažení a načtení inkrementů opakovaně.</w:t>
      </w:r>
    </w:p>
    <w:p w14:paraId="180404B5" w14:textId="77777777" w:rsidR="00F504AC" w:rsidRPr="00FD2301" w:rsidRDefault="00F504AC" w:rsidP="00FD2301">
      <w:pPr>
        <w:numPr>
          <w:ilvl w:val="0"/>
          <w:numId w:val="7"/>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Aktualizace a zpracování inkrementu nesmí zásadním způsobem ovlivňovat chod koncového zařízení (zpomalení apod.)  Akceptovatelné zpomalení standardní odbavovací funkcionality je v řádu 50 % oproti standardnímu času trvání těchto funkcionalit. V případě právě probíhajícího zpracování inkrementu, je nutné, aby zařízení disponovalo možností upozornění na tuto skutečnost nebo aby obsluha mohla informaci o stavu zpracování jednoduše dohledat v rámci administrace zařízení.</w:t>
      </w:r>
    </w:p>
    <w:p w14:paraId="6D354488" w14:textId="77777777" w:rsidR="00F504AC" w:rsidRPr="00FD2301" w:rsidRDefault="00F504AC" w:rsidP="00F504AC">
      <w:pPr>
        <w:keepNext/>
        <w:shd w:val="clear" w:color="auto" w:fill="FFFFFF"/>
        <w:spacing w:before="100" w:after="0"/>
        <w:rPr>
          <w:rFonts w:ascii="Arial" w:eastAsia="Times New Roman" w:hAnsi="Arial" w:cs="Arial"/>
          <w:b/>
          <w:color w:val="000000"/>
          <w:lang w:eastAsia="cs-CZ"/>
        </w:rPr>
      </w:pPr>
      <w:r w:rsidRPr="00FD2301">
        <w:rPr>
          <w:rFonts w:ascii="Arial" w:eastAsia="Times New Roman" w:hAnsi="Arial" w:cs="Arial"/>
          <w:b/>
          <w:color w:val="000000"/>
          <w:lang w:eastAsia="cs-CZ"/>
        </w:rPr>
        <w:t>Zabezpečení dat a procesu</w:t>
      </w:r>
    </w:p>
    <w:p w14:paraId="2F92F8C3"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Jak bylo výše uvedeno, je komunikace mezi koncovým zařízením a zdrojovými systémy MOS/TMS zajištěna. Taktéž je potřebné zajištění dat na cílovém úložišti v požadovaném rozsahu. V neposlední řadě je nutné zajistit informovanost o stavech v úložišti a na komunikační úrovni formou logování/auditování dění.</w:t>
      </w:r>
    </w:p>
    <w:p w14:paraId="345E2549"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Zde jsou uvedeny požadované aspekty takového zabezpečení:</w:t>
      </w:r>
    </w:p>
    <w:p w14:paraId="1AC93032"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b/>
          <w:color w:val="000000"/>
          <w:lang w:eastAsia="cs-CZ"/>
        </w:rPr>
        <w:t>Komunikace zajištěna</w:t>
      </w:r>
      <w:r w:rsidRPr="00FD2301">
        <w:rPr>
          <w:rFonts w:ascii="Arial" w:eastAsia="Times New Roman" w:hAnsi="Arial" w:cs="Arial"/>
          <w:color w:val="000000"/>
          <w:lang w:eastAsia="cs-CZ"/>
        </w:rPr>
        <w:t xml:space="preserve"> připojením point to point (koncové zařízení „to“ zdrojový systém)</w:t>
      </w:r>
    </w:p>
    <w:p w14:paraId="334ABD5D"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Zabezpečení pro takové spojení na úrovni ověření přístupu</w:t>
      </w:r>
    </w:p>
    <w:p w14:paraId="554F7266"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Komunikace zapouzdřena pro zajištění nečitelnosti komunikace a dat při útoku zvenčí</w:t>
      </w:r>
    </w:p>
    <w:p w14:paraId="63E4962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Logované stavy propojení</w:t>
      </w:r>
    </w:p>
    <w:p w14:paraId="53626ED3"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Úložiště</w:t>
      </w:r>
    </w:p>
    <w:p w14:paraId="0242881F"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Úložiště zajištěné proti uživatelskému a datovému vstupu (načtení/manipulace/stažení)  </w:t>
      </w:r>
    </w:p>
    <w:p w14:paraId="4D6CBD3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 pouze přes definované aplikační rozhraní vytvořené ve spolupráci s provozovatelem MOS</w:t>
      </w:r>
    </w:p>
    <w:p w14:paraId="5FA3CA6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Přístup/ověření přes lokální účet navázaný na servisní službu aplikace</w:t>
      </w:r>
    </w:p>
    <w:p w14:paraId="29991069"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Logování/auditování</w:t>
      </w:r>
    </w:p>
    <w:p w14:paraId="7017660E"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Zajištění logování všech stavů spojených s řešením odbavení při využití úložiště a procesů MOS</w:t>
      </w:r>
    </w:p>
    <w:p w14:paraId="4CB32617"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 xml:space="preserve">Auditování přístupu na úložiště </w:t>
      </w:r>
    </w:p>
    <w:p w14:paraId="0FC915B4" w14:textId="77777777" w:rsidR="00F504AC" w:rsidRPr="00FD2301" w:rsidRDefault="00F504AC" w:rsidP="00FD2301">
      <w:pPr>
        <w:numPr>
          <w:ilvl w:val="0"/>
          <w:numId w:val="8"/>
        </w:numPr>
        <w:shd w:val="clear" w:color="auto" w:fill="FFFFFF"/>
        <w:spacing w:before="100" w:after="0" w:line="276" w:lineRule="auto"/>
        <w:contextualSpacing/>
        <w:jc w:val="both"/>
        <w:rPr>
          <w:rFonts w:ascii="Arial" w:eastAsia="Times New Roman" w:hAnsi="Arial" w:cs="Arial"/>
          <w:b/>
          <w:color w:val="000000"/>
          <w:lang w:eastAsia="cs-CZ"/>
        </w:rPr>
      </w:pPr>
      <w:r w:rsidRPr="00FD2301">
        <w:rPr>
          <w:rFonts w:ascii="Arial" w:eastAsia="Times New Roman" w:hAnsi="Arial" w:cs="Arial"/>
          <w:b/>
          <w:color w:val="000000"/>
          <w:lang w:eastAsia="cs-CZ"/>
        </w:rPr>
        <w:t>Synchronizace času</w:t>
      </w:r>
    </w:p>
    <w:p w14:paraId="30524999" w14:textId="77777777" w:rsidR="00F504AC" w:rsidRPr="00FD2301" w:rsidRDefault="00F504AC" w:rsidP="00FD2301">
      <w:pPr>
        <w:numPr>
          <w:ilvl w:val="1"/>
          <w:numId w:val="8"/>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synchronizují a udržují přesný čas dle GNSS.</w:t>
      </w:r>
    </w:p>
    <w:p w14:paraId="5FDE36B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6AE5026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imes New Roman" w:hAnsi="Arial" w:cs="Arial"/>
          <w:caps/>
          <w:color w:val="FFFFFF" w:themeColor="background1"/>
          <w:spacing w:val="15"/>
          <w:lang w:eastAsia="cs-CZ"/>
        </w:rPr>
      </w:pPr>
      <w:bookmarkStart w:id="72" w:name="_Toc164337659"/>
      <w:r w:rsidRPr="00FD2301">
        <w:rPr>
          <w:rFonts w:ascii="Arial" w:eastAsia="Times New Roman" w:hAnsi="Arial" w:cs="Arial"/>
          <w:caps/>
          <w:color w:val="FFFFFF" w:themeColor="background1"/>
          <w:spacing w:val="15"/>
          <w:lang w:eastAsia="cs-CZ"/>
        </w:rPr>
        <w:t>Souběžné procesy související s odbavením</w:t>
      </w:r>
      <w:bookmarkEnd w:id="72"/>
    </w:p>
    <w:p w14:paraId="6E9A5560" w14:textId="77777777" w:rsidR="00F504AC" w:rsidRPr="00FD2301" w:rsidRDefault="00F504AC" w:rsidP="00F504AC">
      <w:pPr>
        <w:shd w:val="clear" w:color="auto" w:fill="FFFFFF"/>
        <w:spacing w:before="100" w:after="0"/>
        <w:ind w:left="1440"/>
        <w:contextualSpacing/>
        <w:rPr>
          <w:rFonts w:ascii="Arial" w:eastAsia="Times New Roman" w:hAnsi="Arial" w:cs="Arial"/>
          <w:color w:val="000000"/>
          <w:lang w:eastAsia="cs-CZ"/>
        </w:rPr>
      </w:pPr>
    </w:p>
    <w:p w14:paraId="31CA3EF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73" w:name="_Toc164337660"/>
      <w:r w:rsidRPr="00FD2301">
        <w:rPr>
          <w:rFonts w:ascii="Arial" w:eastAsia="Times New Roman" w:hAnsi="Arial" w:cs="Arial"/>
          <w:caps/>
          <w:spacing w:val="15"/>
          <w:lang w:eastAsia="cs-CZ"/>
        </w:rPr>
        <w:t>Komunikace správců odbavovacích zařízení vůči MOS</w:t>
      </w:r>
      <w:bookmarkEnd w:id="73"/>
    </w:p>
    <w:p w14:paraId="36DF0DCF"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Provozovatel řešení MOS předpokládá, že v rámci běžné komunikace MOS vůči okolnímu prostředí bude v komunikační rovině probíhat i výměna dat mezi Správci odbavovacích zařízení (ve většině případů se bude jednat o Dopravce) a MOS ve smyslu dodávky informací o stavech a dění v prostředí v rámci odbavení a kontroly. MOS předpokládá následující stavy komunikace Správce -&gt; MOS.</w:t>
      </w:r>
    </w:p>
    <w:p w14:paraId="262183E2"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Správce odbavovacích zařízení/Dopravce poskytuje provozovateli MOS komplexní a aktualizovaný seznam odbavovacích zařízení/vozidel a revizorských zařízení. Tento seznam aktualizuje a dává na vědomí neprodleně po zařazení či vyřazení odbavovacího zařízení.</w:t>
      </w:r>
    </w:p>
    <w:p w14:paraId="6ECD4C17"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Poskytovaná data dopravcem jsou informativního charakteru a zahrnují následující statistické a provozní informace:</w:t>
      </w:r>
    </w:p>
    <w:p w14:paraId="54ED0A23"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Stav aktuálnosti WL a ostatních MOS dat</w:t>
      </w:r>
    </w:p>
    <w:p w14:paraId="24AABD41"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1x za den informace o odbavení identifikátory, ke kterým je vázán jízdní doklad</w:t>
      </w:r>
    </w:p>
    <w:p w14:paraId="452B269A"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Selhání, nestandardní stavy, a další provozní informace ovlivňují poskytované služby MOS</w:t>
      </w:r>
    </w:p>
    <w:p w14:paraId="2374C06F" w14:textId="77777777" w:rsidR="00F504AC" w:rsidRPr="00FD2301" w:rsidRDefault="00F504AC" w:rsidP="00FD2301">
      <w:pPr>
        <w:numPr>
          <w:ilvl w:val="2"/>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Informace bezpečnostního charakteru spojené s přístupem k MOS poskytovaným službám</w:t>
      </w:r>
    </w:p>
    <w:p w14:paraId="510717AC" w14:textId="77777777" w:rsidR="00F504AC" w:rsidRPr="00FD2301" w:rsidRDefault="00F504AC" w:rsidP="00FD2301">
      <w:pPr>
        <w:numPr>
          <w:ilvl w:val="0"/>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Výše uvedené požadavky na datové toky mají následující význam</w:t>
      </w:r>
    </w:p>
    <w:p w14:paraId="182407E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Analytické informace spojené s provozem, užíváním WL a ostatních MOS dat</w:t>
      </w:r>
    </w:p>
    <w:p w14:paraId="39505B19"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Statistické vyhodnocení odbavení či kontroly</w:t>
      </w:r>
    </w:p>
    <w:p w14:paraId="5AC3A5AC"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Dohled stavů s dopadem na provoz MOS funkcionalit</w:t>
      </w:r>
    </w:p>
    <w:p w14:paraId="1EB79E4A" w14:textId="77777777" w:rsidR="00F504AC" w:rsidRPr="00FD2301" w:rsidRDefault="00F504AC" w:rsidP="00FD2301">
      <w:pPr>
        <w:numPr>
          <w:ilvl w:val="1"/>
          <w:numId w:val="4"/>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Bezpečnostní analytika</w:t>
      </w:r>
    </w:p>
    <w:p w14:paraId="05403874" w14:textId="77777777" w:rsidR="00F504AC" w:rsidRPr="00FD2301" w:rsidRDefault="00F504AC" w:rsidP="00FD2301">
      <w:pPr>
        <w:numPr>
          <w:ilvl w:val="0"/>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Předávané informace musí respektovat zajištění bezpečného předání dat mezi Správcem a MOS provozovatelem.</w:t>
      </w:r>
    </w:p>
    <w:p w14:paraId="0BC27D21" w14:textId="33A5A4A6" w:rsidR="00F504AC" w:rsidRPr="00FD2301" w:rsidRDefault="00F504AC" w:rsidP="00FD2301">
      <w:pPr>
        <w:numPr>
          <w:ilvl w:val="1"/>
          <w:numId w:val="5"/>
        </w:numPr>
        <w:shd w:val="clear" w:color="auto" w:fill="FFFFFF"/>
        <w:spacing w:before="100" w:after="0" w:line="276" w:lineRule="auto"/>
        <w:contextualSpacing/>
        <w:jc w:val="both"/>
        <w:rPr>
          <w:rFonts w:ascii="Arial" w:eastAsia="Times New Roman" w:hAnsi="Arial" w:cs="Arial"/>
          <w:color w:val="212121"/>
          <w:lang w:eastAsia="cs-CZ"/>
        </w:rPr>
      </w:pPr>
      <w:r w:rsidRPr="00FD2301">
        <w:rPr>
          <w:rFonts w:ascii="Arial" w:eastAsia="Times New Roman" w:hAnsi="Arial" w:cs="Arial"/>
          <w:color w:val="000000"/>
          <w:lang w:eastAsia="cs-CZ"/>
        </w:rPr>
        <w:t>Data jsou předávaná ve formě definované datové věty Cards Exchange. Její popis je součástí přílohy č.</w:t>
      </w:r>
      <w:r w:rsidR="00FD2301">
        <w:rPr>
          <w:rFonts w:ascii="Arial" w:eastAsia="Times New Roman" w:hAnsi="Arial" w:cs="Arial"/>
          <w:color w:val="000000"/>
          <w:lang w:eastAsia="cs-CZ"/>
        </w:rPr>
        <w:t xml:space="preserve"> </w:t>
      </w:r>
      <w:r w:rsidRPr="00FD2301">
        <w:rPr>
          <w:rFonts w:ascii="Arial" w:eastAsia="Times New Roman" w:hAnsi="Arial" w:cs="Arial"/>
          <w:color w:val="000000"/>
          <w:lang w:eastAsia="cs-CZ"/>
        </w:rPr>
        <w:t>2.</w:t>
      </w:r>
    </w:p>
    <w:p w14:paraId="3F471D4D" w14:textId="77777777" w:rsidR="00F504AC" w:rsidRPr="00FD2301" w:rsidRDefault="00F504AC" w:rsidP="00F504AC">
      <w:pPr>
        <w:shd w:val="clear" w:color="auto" w:fill="FFFFFF"/>
        <w:spacing w:before="100" w:after="0"/>
        <w:ind w:left="1800"/>
        <w:contextualSpacing/>
        <w:rPr>
          <w:rFonts w:ascii="Arial" w:eastAsia="Times New Roman" w:hAnsi="Arial" w:cs="Arial"/>
          <w:color w:val="212121"/>
          <w:lang w:eastAsia="cs-CZ"/>
        </w:rPr>
      </w:pPr>
    </w:p>
    <w:p w14:paraId="263BE34C"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heme="minorEastAsia" w:hAnsi="Arial" w:cs="Arial"/>
          <w:caps/>
          <w:spacing w:val="15"/>
        </w:rPr>
      </w:pPr>
      <w:bookmarkStart w:id="74" w:name="_Toc164337661"/>
      <w:r w:rsidRPr="00FD2301">
        <w:rPr>
          <w:rFonts w:ascii="Arial" w:eastAsiaTheme="minorEastAsia" w:hAnsi="Arial" w:cs="Arial"/>
          <w:caps/>
          <w:spacing w:val="15"/>
        </w:rPr>
        <w:t>Tokenizace v koncových zařízeních a práce s identifikátory</w:t>
      </w:r>
      <w:bookmarkEnd w:id="74"/>
    </w:p>
    <w:p w14:paraId="628BA9A8"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 xml:space="preserve">BPK jsou na koncových odbavovacích zařízeních tokenizována už v PCI-DSS certifikované části zařízení, ostatní identifikátory MOS mohou být tokenizovány tamtéž, nicméně je přípustné tuto funkcionalitu řešit i v mimo PCI-DSS certifikovanou část. Minimálně musí být odbavovacími zařízeními podporovány všechny v současnosti vydávané BPK od VISA a Mastercard. </w:t>
      </w:r>
    </w:p>
    <w:p w14:paraId="22F88413"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musí podporovat čtení a práci minimálně s následujícími typy karet:</w:t>
      </w:r>
    </w:p>
    <w:p w14:paraId="32EF91E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EV1 (všechny dostupné velikosti)</w:t>
      </w:r>
    </w:p>
    <w:p w14:paraId="2BBD7CA6"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ab/>
        <w:t>Mifare DesFire EV2 (všechny dostupné velikosti)</w:t>
      </w:r>
    </w:p>
    <w:p w14:paraId="1F63C0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Dále musí plně implementovat ISO/IEC 14443 tak aby v budoucnu byla možná podpora i dalších typů nosičů.</w:t>
      </w:r>
    </w:p>
    <w:p w14:paraId="50DAD4F1"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i tokenizace ostatních partnerských karet prováděna v PCI-DSS certifikované části postačí z bezpečnostního hlediska pouze dodržování PCI-DSS.</w:t>
      </w:r>
    </w:p>
    <w:p w14:paraId="7628013B" w14:textId="77777777" w:rsidR="00F504AC" w:rsidRPr="00FD2301" w:rsidRDefault="00F504AC" w:rsidP="00FD2301">
      <w:pPr>
        <w:numPr>
          <w:ilvl w:val="0"/>
          <w:numId w:val="9"/>
        </w:numPr>
        <w:spacing w:before="100" w:line="276" w:lineRule="auto"/>
        <w:contextualSpacing/>
        <w:jc w:val="both"/>
        <w:rPr>
          <w:rFonts w:ascii="Arial" w:eastAsiaTheme="minorEastAsia" w:hAnsi="Arial" w:cs="Arial"/>
        </w:rPr>
      </w:pPr>
      <w:r w:rsidRPr="00FD2301">
        <w:rPr>
          <w:rFonts w:ascii="Arial" w:eastAsiaTheme="minorEastAsia" w:hAnsi="Arial" w:cs="Arial"/>
        </w:rPr>
        <w:t>Pokud je tokenizace prováděna mimo PCI-DSS část jsou požadavky na uložení klíčů v nevolatilní paměti následující:</w:t>
      </w:r>
    </w:p>
    <w:p w14:paraId="77C432E9"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a) v SAM</w:t>
      </w:r>
    </w:p>
    <w:p w14:paraId="3CE205DD"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b) ve PCI-DSS certifikovaném zařízení</w:t>
      </w:r>
    </w:p>
    <w:p w14:paraId="4607B472"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r w:rsidRPr="00FD2301">
        <w:rPr>
          <w:rFonts w:ascii="Arial" w:eastAsia="Times New Roman" w:hAnsi="Arial" w:cs="Arial"/>
          <w:color w:val="000000"/>
          <w:lang w:eastAsia="cs-CZ"/>
        </w:rPr>
        <w:t>c)  v interním nebo externím HW modulu s bezpečnostními funkcemi</w:t>
      </w:r>
    </w:p>
    <w:p w14:paraId="30A245FE" w14:textId="77777777" w:rsidR="00F504AC" w:rsidRPr="00FD2301" w:rsidRDefault="00F504AC" w:rsidP="00F504AC">
      <w:pPr>
        <w:shd w:val="clear" w:color="auto" w:fill="FFFFFF"/>
        <w:spacing w:before="100" w:after="0"/>
        <w:ind w:left="720" w:firstLine="696"/>
        <w:contextualSpacing/>
        <w:rPr>
          <w:rFonts w:ascii="Arial" w:eastAsia="Times New Roman" w:hAnsi="Arial" w:cs="Arial"/>
          <w:color w:val="000000"/>
          <w:lang w:eastAsia="cs-CZ"/>
        </w:rPr>
      </w:pPr>
    </w:p>
    <w:p w14:paraId="5C63ED2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V koncových odbavovacích zařízeních je doporučeno pracovat s oběma platnými tokeny ke každému nosiči z důvodu bezešvého přechodu celého systému v době expirace jednoho z klíčů/algoritmů na nový, byť v případě, že správce TMS je schopen veškerá svá zařízení dálkovým přenosem v řádu hodin převést na nové tokenizační algoritmy a klíče, lze zajistit funkčnost odbavení i pouze s jedním platným tokenem.</w:t>
      </w:r>
    </w:p>
    <w:p w14:paraId="008EB14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Odbavovací zařízení budou podporovat ověření pravosti a jedinečnosti vybraných identifikátorů/karet prostřednictví otevření zabezpečeného úložiště (nebo jeho části) za pomoci čtecích klíčů uložených na SAM.</w:t>
      </w:r>
    </w:p>
    <w:p w14:paraId="7D332FFA"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Zároveň umožní i možnou budoucí implementací ověření ostatních partnerských karet v režimu challenge-response.</w:t>
      </w:r>
    </w:p>
    <w:p w14:paraId="2FC48574"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Správce TMS obdrží stanoveným klíčovacím ceremoniálem od provozovatele systému MOS nové klíče a algoritmy pro tokenizace dle schématu životnosti párů algoritmus/klíč MOS. Výchozí hodnota je obnova páru algoritmus/klíč každé 3 roky.</w:t>
      </w:r>
    </w:p>
    <w:p w14:paraId="21408D48" w14:textId="019C6A95"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Bližší práci s identifikátory a celkové procesy odbavení popisuje dokument v příloze č.</w:t>
      </w:r>
      <w:r w:rsidR="00FD2301">
        <w:rPr>
          <w:rFonts w:ascii="Arial" w:eastAsiaTheme="minorEastAsia" w:hAnsi="Arial" w:cs="Arial"/>
        </w:rPr>
        <w:t xml:space="preserve"> </w:t>
      </w:r>
      <w:r w:rsidRPr="00FD2301">
        <w:rPr>
          <w:rFonts w:ascii="Arial" w:eastAsiaTheme="minorEastAsia" w:hAnsi="Arial" w:cs="Arial"/>
        </w:rPr>
        <w:t>3 ve své aktuální verzi.</w:t>
      </w:r>
    </w:p>
    <w:p w14:paraId="4478CA57" w14:textId="77777777" w:rsidR="00F504AC" w:rsidRPr="00FD2301" w:rsidRDefault="00F504AC" w:rsidP="00F504AC">
      <w:pPr>
        <w:spacing w:before="100" w:line="276" w:lineRule="auto"/>
        <w:ind w:left="720"/>
        <w:contextualSpacing/>
        <w:rPr>
          <w:rFonts w:ascii="Arial" w:eastAsiaTheme="minorEastAsia" w:hAnsi="Arial" w:cs="Arial"/>
        </w:rPr>
      </w:pPr>
    </w:p>
    <w:p w14:paraId="68F73482"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75" w:name="_Toc164337662"/>
      <w:r w:rsidRPr="00FD2301">
        <w:rPr>
          <w:rFonts w:ascii="Arial" w:eastAsiaTheme="minorEastAsia" w:hAnsi="Arial" w:cs="Arial"/>
          <w:caps/>
          <w:color w:val="FFFFFF" w:themeColor="background1"/>
          <w:spacing w:val="15"/>
        </w:rPr>
        <w:t>Odbavení pomocí mobilní aplikace</w:t>
      </w:r>
      <w:bookmarkEnd w:id="75"/>
    </w:p>
    <w:p w14:paraId="6EA65550"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 xml:space="preserve">Popis požadavků na koncové zařízení z pohledu zpracování odbavení cestujících využívající mobilní aplikaci pro nákup jednotlivých jízdenek. </w:t>
      </w:r>
    </w:p>
    <w:p w14:paraId="7E23C217"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Mobilní aplikace podporuje několik variant kontroly jednotlivých jízdných dokladů podle typu:</w:t>
      </w:r>
    </w:p>
    <w:p w14:paraId="3CD9D914"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Vizuální kontrola</w:t>
      </w:r>
    </w:p>
    <w:p w14:paraId="0C699D5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Strojové načtení 2D kódu</w:t>
      </w:r>
    </w:p>
    <w:p w14:paraId="4AC53073" w14:textId="77777777" w:rsidR="00F504AC" w:rsidRPr="00FD2301" w:rsidRDefault="00F504AC" w:rsidP="00FD2301">
      <w:pPr>
        <w:numPr>
          <w:ilvl w:val="0"/>
          <w:numId w:val="12"/>
        </w:numPr>
        <w:shd w:val="clear" w:color="auto" w:fill="FFFFFF"/>
        <w:spacing w:before="100" w:after="0" w:line="276" w:lineRule="auto"/>
        <w:contextualSpacing/>
        <w:jc w:val="both"/>
        <w:rPr>
          <w:rFonts w:ascii="Arial" w:eastAsia="Times New Roman" w:hAnsi="Arial" w:cs="Arial"/>
          <w:color w:val="000000"/>
          <w:lang w:eastAsia="cs-CZ"/>
        </w:rPr>
      </w:pPr>
      <w:r w:rsidRPr="00FD2301">
        <w:rPr>
          <w:rFonts w:ascii="Arial" w:eastAsia="Times New Roman" w:hAnsi="Arial" w:cs="Arial"/>
          <w:color w:val="000000"/>
          <w:lang w:eastAsia="cs-CZ"/>
        </w:rPr>
        <w:t>Dotaz do DB</w:t>
      </w:r>
    </w:p>
    <w:p w14:paraId="09E08791"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05BD8CB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r w:rsidRPr="00FD2301">
        <w:rPr>
          <w:rFonts w:ascii="Arial" w:eastAsia="Times New Roman" w:hAnsi="Arial" w:cs="Arial"/>
          <w:color w:val="000000"/>
          <w:lang w:eastAsia="cs-CZ"/>
        </w:rPr>
        <w:t>Odbavovací zařízení musí zajistit kompatibilitu odbavení přes NFC i v momentě kdy v telefonu, který je využíván jako identifikátor či nese jednorázovou jízdenku, je aktivní emulovaná platební karta, tedy telefon vysílá obě tyto věci zároveň. Odbavovací zařízení musí správně vyhodnotit, zda je v režimu platby a případně využít emulovanou kartu v mobilním telefonu pro platbu za jízdenku, či je v režimu odbavení identifikátoru nebo jízdenky, a tedy korektně načíst NFC vysílání mobilní aplikace.</w:t>
      </w:r>
    </w:p>
    <w:p w14:paraId="53CBDD16" w14:textId="77777777" w:rsidR="00F504AC" w:rsidRPr="00FD2301" w:rsidRDefault="00F504AC" w:rsidP="00F504AC">
      <w:pPr>
        <w:shd w:val="clear" w:color="auto" w:fill="FFFFFF"/>
        <w:spacing w:before="100" w:after="0"/>
        <w:rPr>
          <w:rFonts w:ascii="Arial" w:eastAsia="Times New Roman" w:hAnsi="Arial" w:cs="Arial"/>
          <w:color w:val="000000"/>
          <w:lang w:eastAsia="cs-CZ"/>
        </w:rPr>
      </w:pPr>
    </w:p>
    <w:p w14:paraId="4EED6CF5" w14:textId="77777777" w:rsidR="00F504AC" w:rsidRPr="00FD2301" w:rsidRDefault="00F504AC" w:rsidP="00F504A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rPr>
          <w:rFonts w:ascii="Arial" w:eastAsia="Times New Roman" w:hAnsi="Arial" w:cs="Arial"/>
          <w:caps/>
          <w:color w:val="212121"/>
          <w:spacing w:val="15"/>
          <w:lang w:eastAsia="cs-CZ"/>
        </w:rPr>
      </w:pPr>
      <w:bookmarkStart w:id="76" w:name="_Toc164337663"/>
      <w:r w:rsidRPr="00FD2301">
        <w:rPr>
          <w:rFonts w:ascii="Arial" w:eastAsia="Times New Roman" w:hAnsi="Arial" w:cs="Arial"/>
          <w:caps/>
          <w:spacing w:val="15"/>
          <w:lang w:eastAsia="cs-CZ"/>
        </w:rPr>
        <w:t>Technické parametry</w:t>
      </w:r>
      <w:bookmarkEnd w:id="76"/>
    </w:p>
    <w:p w14:paraId="0579D64A" w14:textId="77777777" w:rsidR="00F504AC" w:rsidRPr="00FD2301" w:rsidRDefault="00F504AC" w:rsidP="00F504AC">
      <w:pPr>
        <w:spacing w:before="100" w:line="276" w:lineRule="auto"/>
        <w:rPr>
          <w:rFonts w:ascii="Arial" w:eastAsiaTheme="minorEastAsia" w:hAnsi="Arial" w:cs="Arial"/>
        </w:rPr>
        <w:sectPr w:rsidR="00F504AC" w:rsidRPr="00FD2301" w:rsidSect="00F504AC">
          <w:headerReference w:type="default" r:id="rId8"/>
          <w:footerReference w:type="default" r:id="rId9"/>
          <w:pgSz w:w="11906" w:h="16838"/>
          <w:pgMar w:top="1418" w:right="1418" w:bottom="1418" w:left="1418" w:header="709" w:footer="709" w:gutter="0"/>
          <w:cols w:space="708"/>
          <w:docGrid w:linePitch="360"/>
        </w:sectPr>
      </w:pPr>
      <w:r w:rsidRPr="00FD2301">
        <w:rPr>
          <w:rFonts w:ascii="Arial" w:eastAsiaTheme="minorEastAsia" w:hAnsi="Arial" w:cs="Arial"/>
        </w:rPr>
        <w:t>Bližší informace o způsobu kontroly mobilní aplikace popisuje technická dokumentace v příloze č.4</w:t>
      </w:r>
    </w:p>
    <w:p w14:paraId="2E1E7BD9"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77" w:name="_Toc164337664"/>
      <w:r w:rsidRPr="00FD2301">
        <w:rPr>
          <w:rFonts w:ascii="Arial" w:eastAsiaTheme="minorEastAsia" w:hAnsi="Arial" w:cs="Arial"/>
          <w:caps/>
          <w:color w:val="FFFFFF" w:themeColor="background1"/>
          <w:spacing w:val="15"/>
        </w:rPr>
        <w:t>Příloha č.1 – Struktura whitelist</w:t>
      </w:r>
      <w:bookmarkEnd w:id="77"/>
    </w:p>
    <w:p w14:paraId="6281F8B0"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2F2E755E"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78" w:name="_Toc164337665"/>
      <w:r w:rsidRPr="00FD2301">
        <w:rPr>
          <w:rFonts w:ascii="Arial" w:eastAsiaTheme="minorEastAsia" w:hAnsi="Arial" w:cs="Arial"/>
          <w:caps/>
          <w:color w:val="FFFFFF" w:themeColor="background1"/>
          <w:spacing w:val="15"/>
        </w:rPr>
        <w:t>Příloha č.2 – datová věta cards Exchange</w:t>
      </w:r>
      <w:bookmarkEnd w:id="78"/>
    </w:p>
    <w:p w14:paraId="24597389"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16B22730"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79" w:name="_Toc164337666"/>
      <w:r w:rsidRPr="00FD2301">
        <w:rPr>
          <w:rFonts w:ascii="Arial" w:eastAsiaTheme="minorEastAsia" w:hAnsi="Arial" w:cs="Arial"/>
          <w:caps/>
          <w:color w:val="FFFFFF" w:themeColor="background1"/>
          <w:spacing w:val="15"/>
        </w:rPr>
        <w:t>Příloha č.3 – procesy odbavení</w:t>
      </w:r>
      <w:bookmarkEnd w:id="79"/>
    </w:p>
    <w:p w14:paraId="4B961CCD"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8DBBF6F"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80" w:name="_Toc164337667"/>
      <w:r w:rsidRPr="00FD2301">
        <w:rPr>
          <w:rFonts w:ascii="Arial" w:eastAsiaTheme="minorEastAsia" w:hAnsi="Arial" w:cs="Arial"/>
          <w:caps/>
          <w:color w:val="FFFFFF" w:themeColor="background1"/>
          <w:spacing w:val="15"/>
        </w:rPr>
        <w:t>Příloha č.4 – technická dokumentace mobilní aplikace PID LítačkA</w:t>
      </w:r>
      <w:bookmarkEnd w:id="80"/>
    </w:p>
    <w:p w14:paraId="014BF2CC"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59AE3E0C" w14:textId="77777777" w:rsidR="00F504AC" w:rsidRPr="00FD2301" w:rsidRDefault="00F504AC" w:rsidP="00F504A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rPr>
          <w:rFonts w:ascii="Arial" w:eastAsiaTheme="minorEastAsia" w:hAnsi="Arial" w:cs="Arial"/>
          <w:caps/>
          <w:color w:val="FFFFFF" w:themeColor="background1"/>
          <w:spacing w:val="15"/>
        </w:rPr>
      </w:pPr>
      <w:bookmarkStart w:id="81" w:name="_Toc164337668"/>
      <w:r w:rsidRPr="00FD2301">
        <w:rPr>
          <w:rFonts w:ascii="Arial" w:eastAsiaTheme="minorEastAsia" w:hAnsi="Arial" w:cs="Arial"/>
          <w:caps/>
          <w:color w:val="FFFFFF" w:themeColor="background1"/>
          <w:spacing w:val="15"/>
        </w:rPr>
        <w:t>Příloha č.5 – dokumentace SAM modul</w:t>
      </w:r>
      <w:bookmarkEnd w:id="81"/>
    </w:p>
    <w:p w14:paraId="0C8F2635" w14:textId="77777777" w:rsidR="00F504AC" w:rsidRPr="00FD2301" w:rsidRDefault="00F504AC" w:rsidP="00F504AC">
      <w:pPr>
        <w:spacing w:before="100" w:line="276" w:lineRule="auto"/>
        <w:rPr>
          <w:rFonts w:ascii="Arial" w:eastAsiaTheme="minorEastAsia" w:hAnsi="Arial" w:cs="Arial"/>
        </w:rPr>
      </w:pPr>
      <w:r w:rsidRPr="00FD2301">
        <w:rPr>
          <w:rFonts w:ascii="Arial" w:eastAsiaTheme="minorEastAsia" w:hAnsi="Arial" w:cs="Arial"/>
        </w:rPr>
        <w:t>Poskytnutí pouze na základě uzavření NDA.</w:t>
      </w:r>
    </w:p>
    <w:p w14:paraId="02F4C862" w14:textId="77777777" w:rsidR="00F504AC" w:rsidRPr="00F504AC" w:rsidRDefault="00F504AC" w:rsidP="00291774">
      <w:pPr>
        <w:jc w:val="both"/>
        <w:rPr>
          <w:rFonts w:ascii="Arial" w:hAnsi="Arial" w:cs="Arial"/>
        </w:rPr>
      </w:pPr>
    </w:p>
    <w:p w14:paraId="2711F277" w14:textId="77777777" w:rsidR="00B86D5E" w:rsidRPr="00040D74" w:rsidRDefault="00B86D5E" w:rsidP="00B86D5E">
      <w:pPr>
        <w:jc w:val="both"/>
        <w:rPr>
          <w:rFonts w:ascii="Arial" w:hAnsi="Arial" w:cs="Arial"/>
        </w:rPr>
      </w:pPr>
    </w:p>
    <w:sectPr w:rsidR="00B86D5E" w:rsidRPr="00040D7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ABBF8" w14:textId="77777777" w:rsidR="00733002" w:rsidRDefault="00733002" w:rsidP="00BD6F5A">
      <w:pPr>
        <w:spacing w:after="0"/>
      </w:pPr>
      <w:r>
        <w:separator/>
      </w:r>
    </w:p>
  </w:endnote>
  <w:endnote w:type="continuationSeparator" w:id="0">
    <w:p w14:paraId="31552D16" w14:textId="77777777" w:rsidR="00733002" w:rsidRDefault="00733002" w:rsidP="00BD6F5A">
      <w:pPr>
        <w:spacing w:after="0"/>
      </w:pPr>
      <w:r>
        <w:continuationSeparator/>
      </w:r>
    </w:p>
  </w:endnote>
  <w:endnote w:type="continuationNotice" w:id="1">
    <w:p w14:paraId="06FD7EEB" w14:textId="77777777" w:rsidR="00733002" w:rsidRDefault="0073300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6090652"/>
      <w:docPartObj>
        <w:docPartGallery w:val="Page Numbers (Bottom of Page)"/>
        <w:docPartUnique/>
      </w:docPartObj>
    </w:sdtPr>
    <w:sdtContent>
      <w:p w14:paraId="1F15FFC9" w14:textId="0ABE6330" w:rsidR="00E82338" w:rsidRDefault="00E82338">
        <w:pPr>
          <w:pStyle w:val="Zpat"/>
          <w:jc w:val="center"/>
        </w:pPr>
        <w:r>
          <w:fldChar w:fldCharType="begin"/>
        </w:r>
        <w:r>
          <w:instrText>PAGE   \* MERGEFORMAT</w:instrText>
        </w:r>
        <w:r>
          <w:fldChar w:fldCharType="separate"/>
        </w:r>
        <w:r>
          <w:rPr>
            <w:noProof/>
          </w:rPr>
          <w:t>24</w:t>
        </w:r>
        <w:r>
          <w:fldChar w:fldCharType="end"/>
        </w:r>
      </w:p>
    </w:sdtContent>
  </w:sdt>
  <w:p w14:paraId="2367FCED" w14:textId="77777777" w:rsidR="00E82338" w:rsidRDefault="00E823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2E65F" w14:textId="5F630C92" w:rsidR="00F504AC" w:rsidRPr="00FC0FEE" w:rsidRDefault="00F504AC" w:rsidP="001913B6">
    <w:pPr>
      <w:pStyle w:val="Zpat"/>
      <w:jc w:val="right"/>
      <w:rPr>
        <w:rFonts w:ascii="Arial" w:hAnsi="Arial" w:cs="Arial"/>
        <w:color w:val="02418A"/>
        <w:sz w:val="18"/>
        <w:szCs w:val="16"/>
      </w:rPr>
    </w:pPr>
    <w:r w:rsidRPr="00FC0FEE">
      <w:rPr>
        <w:rFonts w:ascii="Arial" w:hAnsi="Arial" w:cs="Arial"/>
        <w:color w:val="02418A"/>
        <w:sz w:val="18"/>
        <w:szCs w:val="16"/>
      </w:rPr>
      <w:t>KRAJSKÝ ÚŘAD KRAJE VYSOČINA</w:t>
    </w:r>
    <w:r>
      <w:rPr>
        <w:rFonts w:ascii="Arial" w:hAnsi="Arial" w:cs="Arial"/>
        <w:color w:val="02418A"/>
        <w:sz w:val="18"/>
        <w:szCs w:val="16"/>
      </w:rPr>
      <w:t xml:space="preserve"> </w:t>
    </w:r>
    <w:r w:rsidRPr="001913B6">
      <w:rPr>
        <w:rFonts w:ascii="Arial" w:hAnsi="Arial" w:cs="Arial"/>
        <w:color w:val="02418A"/>
        <w:sz w:val="18"/>
        <w:szCs w:val="16"/>
      </w:rPr>
      <w:ptab w:relativeTo="margin" w:alignment="center" w:leader="none"/>
    </w:r>
    <w:r w:rsidRPr="001913B6">
      <w:rPr>
        <w:rFonts w:ascii="Arial" w:hAnsi="Arial" w:cs="Arial"/>
        <w:color w:val="02418A"/>
        <w:sz w:val="18"/>
        <w:szCs w:val="16"/>
      </w:rPr>
      <w:ptab w:relativeTo="margin" w:alignment="right" w:leader="none"/>
    </w:r>
    <w:r w:rsidRPr="00DF65C6">
      <w:rPr>
        <w:rFonts w:ascii="Arial" w:hAnsi="Arial" w:cs="Arial"/>
        <w:sz w:val="18"/>
        <w:szCs w:val="16"/>
      </w:rPr>
      <w:t xml:space="preserve">Stránka </w:t>
    </w:r>
    <w:r w:rsidRPr="00DF65C6">
      <w:rPr>
        <w:rFonts w:ascii="Arial" w:hAnsi="Arial" w:cs="Arial"/>
        <w:b/>
        <w:bCs/>
        <w:sz w:val="18"/>
        <w:szCs w:val="16"/>
      </w:rPr>
      <w:fldChar w:fldCharType="begin"/>
    </w:r>
    <w:r w:rsidRPr="00DF65C6">
      <w:rPr>
        <w:rFonts w:ascii="Arial" w:hAnsi="Arial" w:cs="Arial"/>
        <w:b/>
        <w:bCs/>
        <w:sz w:val="18"/>
        <w:szCs w:val="16"/>
      </w:rPr>
      <w:instrText>PAGE  \* Arabic  \* MERGEFORMAT</w:instrText>
    </w:r>
    <w:r w:rsidRPr="00DF65C6">
      <w:rPr>
        <w:rFonts w:ascii="Arial" w:hAnsi="Arial" w:cs="Arial"/>
        <w:b/>
        <w:bCs/>
        <w:sz w:val="18"/>
        <w:szCs w:val="16"/>
      </w:rPr>
      <w:fldChar w:fldCharType="separate"/>
    </w:r>
    <w:r w:rsidR="00E82338">
      <w:rPr>
        <w:rFonts w:ascii="Arial" w:hAnsi="Arial" w:cs="Arial"/>
        <w:b/>
        <w:bCs/>
        <w:noProof/>
        <w:sz w:val="18"/>
        <w:szCs w:val="16"/>
      </w:rPr>
      <w:t>44</w:t>
    </w:r>
    <w:r w:rsidRPr="00DF65C6">
      <w:rPr>
        <w:rFonts w:ascii="Arial" w:hAnsi="Arial" w:cs="Arial"/>
        <w:b/>
        <w:bCs/>
        <w:sz w:val="18"/>
        <w:szCs w:val="16"/>
      </w:rPr>
      <w:fldChar w:fldCharType="end"/>
    </w:r>
    <w:r w:rsidRPr="00DF65C6">
      <w:rPr>
        <w:rFonts w:ascii="Arial" w:hAnsi="Arial" w:cs="Arial"/>
        <w:sz w:val="18"/>
        <w:szCs w:val="16"/>
      </w:rPr>
      <w:t xml:space="preserve"> z </w:t>
    </w:r>
    <w:r w:rsidRPr="00DF65C6">
      <w:rPr>
        <w:rFonts w:ascii="Arial" w:hAnsi="Arial" w:cs="Arial"/>
        <w:b/>
        <w:bCs/>
        <w:sz w:val="18"/>
        <w:szCs w:val="16"/>
      </w:rPr>
      <w:fldChar w:fldCharType="begin"/>
    </w:r>
    <w:r w:rsidRPr="00DF65C6">
      <w:rPr>
        <w:rFonts w:ascii="Arial" w:hAnsi="Arial" w:cs="Arial"/>
        <w:b/>
        <w:bCs/>
        <w:sz w:val="18"/>
        <w:szCs w:val="16"/>
      </w:rPr>
      <w:instrText>NUMPAGES  \* Arabic  \* MERGEFORMAT</w:instrText>
    </w:r>
    <w:r w:rsidRPr="00DF65C6">
      <w:rPr>
        <w:rFonts w:ascii="Arial" w:hAnsi="Arial" w:cs="Arial"/>
        <w:b/>
        <w:bCs/>
        <w:sz w:val="18"/>
        <w:szCs w:val="16"/>
      </w:rPr>
      <w:fldChar w:fldCharType="separate"/>
    </w:r>
    <w:ins w:id="82" w:author="Word Document Comparison" w:date="2024-05-27T15:50:00Z" w16du:dateUtc="2024-05-27T13:50:00Z">
      <w:r w:rsidR="00A72D3F">
        <w:rPr>
          <w:rFonts w:ascii="Arial" w:hAnsi="Arial" w:cs="Arial"/>
          <w:b/>
          <w:bCs/>
          <w:noProof/>
          <w:sz w:val="18"/>
          <w:szCs w:val="16"/>
        </w:rPr>
        <w:t>45</w:t>
      </w:r>
    </w:ins>
    <w:del w:id="83" w:author="Word Document Comparison" w:date="2024-05-27T15:50:00Z" w16du:dateUtc="2024-05-27T13:50:00Z">
      <w:r w:rsidR="00E82338">
        <w:rPr>
          <w:rFonts w:ascii="Arial" w:hAnsi="Arial" w:cs="Arial"/>
          <w:b/>
          <w:bCs/>
          <w:noProof/>
          <w:sz w:val="18"/>
          <w:szCs w:val="16"/>
        </w:rPr>
        <w:delText>44</w:delText>
      </w:r>
    </w:del>
    <w:r w:rsidRPr="00DF65C6">
      <w:rPr>
        <w:rFonts w:ascii="Arial" w:hAnsi="Arial" w:cs="Arial"/>
        <w:b/>
        <w:bCs/>
        <w:sz w:val="18"/>
        <w:szCs w:val="16"/>
      </w:rPr>
      <w:fldChar w:fldCharType="end"/>
    </w:r>
  </w:p>
  <w:p w14:paraId="6EDA509B" w14:textId="77777777" w:rsidR="00F504AC" w:rsidRDefault="00F504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9427F" w14:textId="77777777" w:rsidR="00733002" w:rsidRDefault="00733002" w:rsidP="00BD6F5A">
      <w:pPr>
        <w:spacing w:after="0"/>
      </w:pPr>
      <w:r>
        <w:separator/>
      </w:r>
    </w:p>
  </w:footnote>
  <w:footnote w:type="continuationSeparator" w:id="0">
    <w:p w14:paraId="4E8AD015" w14:textId="77777777" w:rsidR="00733002" w:rsidRDefault="00733002" w:rsidP="00BD6F5A">
      <w:pPr>
        <w:spacing w:after="0"/>
      </w:pPr>
      <w:r>
        <w:continuationSeparator/>
      </w:r>
    </w:p>
  </w:footnote>
  <w:footnote w:type="continuationNotice" w:id="1">
    <w:p w14:paraId="259DC88B" w14:textId="77777777" w:rsidR="00733002" w:rsidRDefault="0073300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F504AC" w14:paraId="4A388AD6" w14:textId="77777777" w:rsidTr="00F504AC">
      <w:tc>
        <w:tcPr>
          <w:tcW w:w="3020" w:type="dxa"/>
        </w:tcPr>
        <w:p w14:paraId="6AB98802" w14:textId="77777777" w:rsidR="00F504AC" w:rsidRDefault="00F504AC" w:rsidP="00F504AC">
          <w:pPr>
            <w:pStyle w:val="Zhlav"/>
            <w:ind w:left="-115"/>
          </w:pPr>
        </w:p>
      </w:tc>
      <w:tc>
        <w:tcPr>
          <w:tcW w:w="3020" w:type="dxa"/>
        </w:tcPr>
        <w:p w14:paraId="6AA39CE0" w14:textId="77777777" w:rsidR="00F504AC" w:rsidRDefault="00F504AC" w:rsidP="00F504AC">
          <w:pPr>
            <w:pStyle w:val="Zhlav"/>
            <w:jc w:val="center"/>
          </w:pPr>
        </w:p>
      </w:tc>
      <w:tc>
        <w:tcPr>
          <w:tcW w:w="3020" w:type="dxa"/>
        </w:tcPr>
        <w:p w14:paraId="21C629A6" w14:textId="77777777" w:rsidR="00F504AC" w:rsidRDefault="00F504AC" w:rsidP="00F504AC">
          <w:pPr>
            <w:pStyle w:val="Zhlav"/>
            <w:ind w:right="-115"/>
            <w:jc w:val="right"/>
          </w:pPr>
        </w:p>
      </w:tc>
    </w:tr>
  </w:tbl>
  <w:p w14:paraId="76332328" w14:textId="77777777" w:rsidR="00F504AC" w:rsidRDefault="00F504AC" w:rsidP="00F504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0175A" w14:textId="56ADEE05" w:rsidR="00F504AC" w:rsidRPr="002E7F14" w:rsidRDefault="00F504AC" w:rsidP="002E7F14">
    <w:pPr>
      <w:pStyle w:val="Zhlav"/>
      <w:jc w:val="right"/>
      <w:rPr>
        <w:i/>
      </w:rPr>
    </w:pPr>
    <w:r>
      <w:rPr>
        <w:noProof/>
        <w:lang w:eastAsia="cs-CZ"/>
      </w:rPr>
      <w:drawing>
        <wp:anchor distT="0" distB="0" distL="114300" distR="114300" simplePos="0" relativeHeight="251658240" behindDoc="1" locked="0" layoutInCell="1" allowOverlap="1" wp14:anchorId="0E6E9564" wp14:editId="66223E10">
          <wp:simplePos x="0" y="0"/>
          <wp:positionH relativeFrom="margin">
            <wp:align>left</wp:align>
          </wp:positionH>
          <wp:positionV relativeFrom="paragraph">
            <wp:posOffset>-258992</wp:posOffset>
          </wp:positionV>
          <wp:extent cx="899795" cy="50863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99795" cy="508635"/>
                  </a:xfrm>
                  <a:prstGeom prst="rect">
                    <a:avLst/>
                  </a:prstGeom>
                </pic:spPr>
              </pic:pic>
            </a:graphicData>
          </a:graphic>
        </wp:anchor>
      </w:drawing>
    </w:r>
    <w:r>
      <w:rPr>
        <w:i/>
      </w:rPr>
      <w:t xml:space="preserve">Příloha č.7 k TPS </w:t>
    </w:r>
  </w:p>
  <w:p w14:paraId="649F2638" w14:textId="54142444" w:rsidR="00F504AC" w:rsidRPr="00A0723D" w:rsidRDefault="00F504AC">
    <w:pPr>
      <w:pStyle w:val="Zhlav"/>
      <w:jc w:val="right"/>
      <w:rPr>
        <w:i/>
        <w:color w:val="7F7F7F" w:themeColor="text1" w:themeTint="80"/>
      </w:rPr>
    </w:pPr>
  </w:p>
  <w:p w14:paraId="59BF5D2E" w14:textId="77777777" w:rsidR="00F504AC" w:rsidRDefault="00F504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6270B"/>
    <w:multiLevelType w:val="hybridMultilevel"/>
    <w:tmpl w:val="27D22B7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BD07E0"/>
    <w:multiLevelType w:val="hybridMultilevel"/>
    <w:tmpl w:val="78C6A734"/>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F11E8D04">
      <w:numFmt w:val="bullet"/>
      <w:lvlText w:val="-"/>
      <w:lvlJc w:val="left"/>
      <w:pPr>
        <w:ind w:left="2520" w:hanging="360"/>
      </w:pPr>
      <w:rPr>
        <w:rFonts w:ascii="Calibri" w:eastAsiaTheme="minorEastAsia" w:hAnsi="Calibri" w:cs="Calibr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DE97CD9"/>
    <w:multiLevelType w:val="hybridMultilevel"/>
    <w:tmpl w:val="B50E7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5631C"/>
    <w:multiLevelType w:val="hybridMultilevel"/>
    <w:tmpl w:val="49A80170"/>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E93416A"/>
    <w:multiLevelType w:val="hybridMultilevel"/>
    <w:tmpl w:val="7382A64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65D3042"/>
    <w:multiLevelType w:val="hybridMultilevel"/>
    <w:tmpl w:val="3202E4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C2C75DC"/>
    <w:multiLevelType w:val="hybridMultilevel"/>
    <w:tmpl w:val="6FD268F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0B03721"/>
    <w:multiLevelType w:val="hybridMultilevel"/>
    <w:tmpl w:val="67E4369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4706C7F"/>
    <w:multiLevelType w:val="hybridMultilevel"/>
    <w:tmpl w:val="362479A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50B34D9"/>
    <w:multiLevelType w:val="hybridMultilevel"/>
    <w:tmpl w:val="2690D5F2"/>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80F588C"/>
    <w:multiLevelType w:val="hybridMultilevel"/>
    <w:tmpl w:val="7BCEFE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7DB14C1F"/>
    <w:multiLevelType w:val="hybridMultilevel"/>
    <w:tmpl w:val="FCF252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93104826">
    <w:abstractNumId w:val="6"/>
  </w:num>
  <w:num w:numId="2" w16cid:durableId="196242492">
    <w:abstractNumId w:val="9"/>
  </w:num>
  <w:num w:numId="3" w16cid:durableId="1436753688">
    <w:abstractNumId w:val="5"/>
  </w:num>
  <w:num w:numId="4" w16cid:durableId="270161568">
    <w:abstractNumId w:val="1"/>
  </w:num>
  <w:num w:numId="5" w16cid:durableId="543758917">
    <w:abstractNumId w:val="3"/>
  </w:num>
  <w:num w:numId="6" w16cid:durableId="1024939136">
    <w:abstractNumId w:val="0"/>
  </w:num>
  <w:num w:numId="7" w16cid:durableId="1684935058">
    <w:abstractNumId w:val="4"/>
  </w:num>
  <w:num w:numId="8" w16cid:durableId="1790393199">
    <w:abstractNumId w:val="7"/>
  </w:num>
  <w:num w:numId="9" w16cid:durableId="803546866">
    <w:abstractNumId w:val="10"/>
  </w:num>
  <w:num w:numId="10" w16cid:durableId="917404076">
    <w:abstractNumId w:val="11"/>
  </w:num>
  <w:num w:numId="11" w16cid:durableId="2056536261">
    <w:abstractNumId w:val="8"/>
  </w:num>
  <w:num w:numId="12" w16cid:durableId="202253006">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C0"/>
    <w:rsid w:val="000109E1"/>
    <w:rsid w:val="0002728F"/>
    <w:rsid w:val="0003658B"/>
    <w:rsid w:val="00040D74"/>
    <w:rsid w:val="00041A45"/>
    <w:rsid w:val="00045F77"/>
    <w:rsid w:val="000474C7"/>
    <w:rsid w:val="0004788C"/>
    <w:rsid w:val="00047B2D"/>
    <w:rsid w:val="00055436"/>
    <w:rsid w:val="00061C50"/>
    <w:rsid w:val="00061CED"/>
    <w:rsid w:val="000642C2"/>
    <w:rsid w:val="00071A5E"/>
    <w:rsid w:val="00077855"/>
    <w:rsid w:val="00085E19"/>
    <w:rsid w:val="000877C7"/>
    <w:rsid w:val="00087CB7"/>
    <w:rsid w:val="00091592"/>
    <w:rsid w:val="000919D2"/>
    <w:rsid w:val="000A0A3B"/>
    <w:rsid w:val="000A41C2"/>
    <w:rsid w:val="000A6484"/>
    <w:rsid w:val="000B1843"/>
    <w:rsid w:val="000B1CF4"/>
    <w:rsid w:val="000C178B"/>
    <w:rsid w:val="000C5BE6"/>
    <w:rsid w:val="000D15E2"/>
    <w:rsid w:val="000D7FB6"/>
    <w:rsid w:val="000E01CF"/>
    <w:rsid w:val="000F6AC4"/>
    <w:rsid w:val="00101554"/>
    <w:rsid w:val="001048A0"/>
    <w:rsid w:val="00106202"/>
    <w:rsid w:val="00106E70"/>
    <w:rsid w:val="00124B1A"/>
    <w:rsid w:val="00132F98"/>
    <w:rsid w:val="00141045"/>
    <w:rsid w:val="00142E3F"/>
    <w:rsid w:val="00143B81"/>
    <w:rsid w:val="001458E2"/>
    <w:rsid w:val="00150DA8"/>
    <w:rsid w:val="00155AE2"/>
    <w:rsid w:val="00157BAA"/>
    <w:rsid w:val="00160B06"/>
    <w:rsid w:val="00165106"/>
    <w:rsid w:val="00165D63"/>
    <w:rsid w:val="00171C0A"/>
    <w:rsid w:val="00173F97"/>
    <w:rsid w:val="00176CF4"/>
    <w:rsid w:val="0018318F"/>
    <w:rsid w:val="001913B6"/>
    <w:rsid w:val="001913C7"/>
    <w:rsid w:val="0019384C"/>
    <w:rsid w:val="00197914"/>
    <w:rsid w:val="001A5484"/>
    <w:rsid w:val="001B0085"/>
    <w:rsid w:val="001B427C"/>
    <w:rsid w:val="001B64FC"/>
    <w:rsid w:val="001C04AC"/>
    <w:rsid w:val="001C4B36"/>
    <w:rsid w:val="001D0CFD"/>
    <w:rsid w:val="001F46AA"/>
    <w:rsid w:val="001F5580"/>
    <w:rsid w:val="001F567E"/>
    <w:rsid w:val="001F6ACB"/>
    <w:rsid w:val="00204305"/>
    <w:rsid w:val="002158CF"/>
    <w:rsid w:val="002258B9"/>
    <w:rsid w:val="0022691C"/>
    <w:rsid w:val="00230416"/>
    <w:rsid w:val="002321B9"/>
    <w:rsid w:val="00234D6F"/>
    <w:rsid w:val="002364E0"/>
    <w:rsid w:val="002367A0"/>
    <w:rsid w:val="002376AF"/>
    <w:rsid w:val="0024282B"/>
    <w:rsid w:val="00246453"/>
    <w:rsid w:val="00246D36"/>
    <w:rsid w:val="00247A60"/>
    <w:rsid w:val="00247B5D"/>
    <w:rsid w:val="002579D1"/>
    <w:rsid w:val="002705BF"/>
    <w:rsid w:val="00271527"/>
    <w:rsid w:val="0027332E"/>
    <w:rsid w:val="00274E7B"/>
    <w:rsid w:val="002841E9"/>
    <w:rsid w:val="00285B2C"/>
    <w:rsid w:val="00290B54"/>
    <w:rsid w:val="00291774"/>
    <w:rsid w:val="00296F2A"/>
    <w:rsid w:val="002B044E"/>
    <w:rsid w:val="002B7F07"/>
    <w:rsid w:val="002C0C4D"/>
    <w:rsid w:val="002C6C3F"/>
    <w:rsid w:val="002E0D31"/>
    <w:rsid w:val="002E1D72"/>
    <w:rsid w:val="002E7F14"/>
    <w:rsid w:val="002F4CFF"/>
    <w:rsid w:val="003036D8"/>
    <w:rsid w:val="00310437"/>
    <w:rsid w:val="00311BF7"/>
    <w:rsid w:val="003144E4"/>
    <w:rsid w:val="00322CF7"/>
    <w:rsid w:val="00333195"/>
    <w:rsid w:val="003620DC"/>
    <w:rsid w:val="00391CF4"/>
    <w:rsid w:val="00395440"/>
    <w:rsid w:val="003A40BD"/>
    <w:rsid w:val="003A4A42"/>
    <w:rsid w:val="003B156C"/>
    <w:rsid w:val="003B49E7"/>
    <w:rsid w:val="003B591C"/>
    <w:rsid w:val="003C34B3"/>
    <w:rsid w:val="003C478F"/>
    <w:rsid w:val="003C4CA4"/>
    <w:rsid w:val="003C7C29"/>
    <w:rsid w:val="003D1518"/>
    <w:rsid w:val="003E12C5"/>
    <w:rsid w:val="003E61C2"/>
    <w:rsid w:val="004008CF"/>
    <w:rsid w:val="00400F44"/>
    <w:rsid w:val="0040638D"/>
    <w:rsid w:val="00406AD2"/>
    <w:rsid w:val="004076E3"/>
    <w:rsid w:val="00410383"/>
    <w:rsid w:val="00411132"/>
    <w:rsid w:val="00412F02"/>
    <w:rsid w:val="0042014D"/>
    <w:rsid w:val="004267DF"/>
    <w:rsid w:val="00431D6C"/>
    <w:rsid w:val="00432DEE"/>
    <w:rsid w:val="00433853"/>
    <w:rsid w:val="0043581A"/>
    <w:rsid w:val="004429A6"/>
    <w:rsid w:val="00443967"/>
    <w:rsid w:val="00462F20"/>
    <w:rsid w:val="00464783"/>
    <w:rsid w:val="00464DCD"/>
    <w:rsid w:val="00470CF4"/>
    <w:rsid w:val="00471A8C"/>
    <w:rsid w:val="004732CA"/>
    <w:rsid w:val="00473A81"/>
    <w:rsid w:val="0047412B"/>
    <w:rsid w:val="004758AE"/>
    <w:rsid w:val="00476023"/>
    <w:rsid w:val="00480CBD"/>
    <w:rsid w:val="004876D3"/>
    <w:rsid w:val="00490595"/>
    <w:rsid w:val="00490C82"/>
    <w:rsid w:val="00492E19"/>
    <w:rsid w:val="00493209"/>
    <w:rsid w:val="004942EE"/>
    <w:rsid w:val="00497CA1"/>
    <w:rsid w:val="004A04B3"/>
    <w:rsid w:val="004A228C"/>
    <w:rsid w:val="004A43E4"/>
    <w:rsid w:val="004B660B"/>
    <w:rsid w:val="004D13C2"/>
    <w:rsid w:val="004D69BB"/>
    <w:rsid w:val="004E1C53"/>
    <w:rsid w:val="004E3FB0"/>
    <w:rsid w:val="004F0806"/>
    <w:rsid w:val="004F144C"/>
    <w:rsid w:val="004F3039"/>
    <w:rsid w:val="00505733"/>
    <w:rsid w:val="00512756"/>
    <w:rsid w:val="005230D1"/>
    <w:rsid w:val="00524A7D"/>
    <w:rsid w:val="00527817"/>
    <w:rsid w:val="00533017"/>
    <w:rsid w:val="00537443"/>
    <w:rsid w:val="00540C1C"/>
    <w:rsid w:val="00554A80"/>
    <w:rsid w:val="005566CC"/>
    <w:rsid w:val="00562178"/>
    <w:rsid w:val="00563B39"/>
    <w:rsid w:val="0056462D"/>
    <w:rsid w:val="0056473D"/>
    <w:rsid w:val="00570553"/>
    <w:rsid w:val="005715E0"/>
    <w:rsid w:val="00580F8B"/>
    <w:rsid w:val="00584AB7"/>
    <w:rsid w:val="0059154F"/>
    <w:rsid w:val="005923B9"/>
    <w:rsid w:val="00594B97"/>
    <w:rsid w:val="0059596A"/>
    <w:rsid w:val="005975D9"/>
    <w:rsid w:val="00597C79"/>
    <w:rsid w:val="005A0093"/>
    <w:rsid w:val="005A398E"/>
    <w:rsid w:val="005B2FCF"/>
    <w:rsid w:val="005C0FC1"/>
    <w:rsid w:val="005C34AE"/>
    <w:rsid w:val="005C6F8B"/>
    <w:rsid w:val="005C7874"/>
    <w:rsid w:val="005D4F0F"/>
    <w:rsid w:val="005E015E"/>
    <w:rsid w:val="005E68F7"/>
    <w:rsid w:val="005F653F"/>
    <w:rsid w:val="006004A1"/>
    <w:rsid w:val="006016CF"/>
    <w:rsid w:val="00606E28"/>
    <w:rsid w:val="006107B1"/>
    <w:rsid w:val="00615C9F"/>
    <w:rsid w:val="006206C7"/>
    <w:rsid w:val="00622B5C"/>
    <w:rsid w:val="00630C9D"/>
    <w:rsid w:val="00633469"/>
    <w:rsid w:val="006357DA"/>
    <w:rsid w:val="00645619"/>
    <w:rsid w:val="00654F38"/>
    <w:rsid w:val="006607B3"/>
    <w:rsid w:val="00664A64"/>
    <w:rsid w:val="00675CDB"/>
    <w:rsid w:val="00676EBB"/>
    <w:rsid w:val="0067739E"/>
    <w:rsid w:val="0068005A"/>
    <w:rsid w:val="006846B6"/>
    <w:rsid w:val="00690F4A"/>
    <w:rsid w:val="00692B45"/>
    <w:rsid w:val="00694119"/>
    <w:rsid w:val="00697067"/>
    <w:rsid w:val="00697C55"/>
    <w:rsid w:val="006A4A1A"/>
    <w:rsid w:val="006B3F84"/>
    <w:rsid w:val="006C137A"/>
    <w:rsid w:val="006C5D1A"/>
    <w:rsid w:val="006D0523"/>
    <w:rsid w:val="006D0C6F"/>
    <w:rsid w:val="006D0FEA"/>
    <w:rsid w:val="006D3F36"/>
    <w:rsid w:val="006F3EC6"/>
    <w:rsid w:val="006F40B4"/>
    <w:rsid w:val="007115B8"/>
    <w:rsid w:val="0071467F"/>
    <w:rsid w:val="007149A8"/>
    <w:rsid w:val="00715F47"/>
    <w:rsid w:val="00721024"/>
    <w:rsid w:val="0072380E"/>
    <w:rsid w:val="0073210E"/>
    <w:rsid w:val="00733002"/>
    <w:rsid w:val="007343FE"/>
    <w:rsid w:val="00736950"/>
    <w:rsid w:val="00740989"/>
    <w:rsid w:val="007447AC"/>
    <w:rsid w:val="0075099C"/>
    <w:rsid w:val="00751E79"/>
    <w:rsid w:val="00752923"/>
    <w:rsid w:val="00753ED4"/>
    <w:rsid w:val="00755CA0"/>
    <w:rsid w:val="0076344D"/>
    <w:rsid w:val="0076345D"/>
    <w:rsid w:val="00764D90"/>
    <w:rsid w:val="0077344B"/>
    <w:rsid w:val="007760D9"/>
    <w:rsid w:val="00777BFE"/>
    <w:rsid w:val="00782BEA"/>
    <w:rsid w:val="007858AD"/>
    <w:rsid w:val="0078627B"/>
    <w:rsid w:val="007870A2"/>
    <w:rsid w:val="00790861"/>
    <w:rsid w:val="0079310D"/>
    <w:rsid w:val="007944EC"/>
    <w:rsid w:val="007A1EB9"/>
    <w:rsid w:val="007A32B1"/>
    <w:rsid w:val="007A6B0A"/>
    <w:rsid w:val="007B2335"/>
    <w:rsid w:val="007B4C75"/>
    <w:rsid w:val="007C2594"/>
    <w:rsid w:val="007E0482"/>
    <w:rsid w:val="007E7524"/>
    <w:rsid w:val="007F0FF7"/>
    <w:rsid w:val="007F3D9A"/>
    <w:rsid w:val="007F699B"/>
    <w:rsid w:val="007F72A6"/>
    <w:rsid w:val="00805080"/>
    <w:rsid w:val="00806466"/>
    <w:rsid w:val="008143B2"/>
    <w:rsid w:val="0081632D"/>
    <w:rsid w:val="00827BEB"/>
    <w:rsid w:val="008322DB"/>
    <w:rsid w:val="008369DD"/>
    <w:rsid w:val="00840537"/>
    <w:rsid w:val="00851728"/>
    <w:rsid w:val="00851809"/>
    <w:rsid w:val="008571E6"/>
    <w:rsid w:val="0086143A"/>
    <w:rsid w:val="00861E84"/>
    <w:rsid w:val="00863B2F"/>
    <w:rsid w:val="00866B22"/>
    <w:rsid w:val="00867014"/>
    <w:rsid w:val="00873E33"/>
    <w:rsid w:val="00877123"/>
    <w:rsid w:val="008830EE"/>
    <w:rsid w:val="00887965"/>
    <w:rsid w:val="00891CB0"/>
    <w:rsid w:val="00897B6C"/>
    <w:rsid w:val="008A0FA1"/>
    <w:rsid w:val="008A4A08"/>
    <w:rsid w:val="008A7F71"/>
    <w:rsid w:val="008B2595"/>
    <w:rsid w:val="008C196F"/>
    <w:rsid w:val="008D1643"/>
    <w:rsid w:val="008E5E02"/>
    <w:rsid w:val="008E6F28"/>
    <w:rsid w:val="008F4128"/>
    <w:rsid w:val="008F4A7D"/>
    <w:rsid w:val="008F5635"/>
    <w:rsid w:val="008F7BDC"/>
    <w:rsid w:val="00913CBE"/>
    <w:rsid w:val="00916900"/>
    <w:rsid w:val="00921DAC"/>
    <w:rsid w:val="0092422A"/>
    <w:rsid w:val="00925D77"/>
    <w:rsid w:val="009327B7"/>
    <w:rsid w:val="00937217"/>
    <w:rsid w:val="00943906"/>
    <w:rsid w:val="0095354F"/>
    <w:rsid w:val="00955E80"/>
    <w:rsid w:val="0095621B"/>
    <w:rsid w:val="0096679D"/>
    <w:rsid w:val="0097452D"/>
    <w:rsid w:val="009911A6"/>
    <w:rsid w:val="00991F7A"/>
    <w:rsid w:val="009A33F5"/>
    <w:rsid w:val="009A3555"/>
    <w:rsid w:val="009A5E89"/>
    <w:rsid w:val="009B1AB1"/>
    <w:rsid w:val="009C2B9F"/>
    <w:rsid w:val="009C3965"/>
    <w:rsid w:val="009C696E"/>
    <w:rsid w:val="009D69C8"/>
    <w:rsid w:val="009E0899"/>
    <w:rsid w:val="009E4443"/>
    <w:rsid w:val="009E4A6E"/>
    <w:rsid w:val="009E7C98"/>
    <w:rsid w:val="009F3ABD"/>
    <w:rsid w:val="00A00548"/>
    <w:rsid w:val="00A010A7"/>
    <w:rsid w:val="00A06E7C"/>
    <w:rsid w:val="00A0723D"/>
    <w:rsid w:val="00A10064"/>
    <w:rsid w:val="00A10B69"/>
    <w:rsid w:val="00A13622"/>
    <w:rsid w:val="00A15B9D"/>
    <w:rsid w:val="00A17E7E"/>
    <w:rsid w:val="00A35039"/>
    <w:rsid w:val="00A368D4"/>
    <w:rsid w:val="00A43B7F"/>
    <w:rsid w:val="00A50A4A"/>
    <w:rsid w:val="00A5569B"/>
    <w:rsid w:val="00A627B8"/>
    <w:rsid w:val="00A63C87"/>
    <w:rsid w:val="00A72D3F"/>
    <w:rsid w:val="00A75591"/>
    <w:rsid w:val="00A85B60"/>
    <w:rsid w:val="00AB4FA2"/>
    <w:rsid w:val="00AC253E"/>
    <w:rsid w:val="00AC3588"/>
    <w:rsid w:val="00AD28D1"/>
    <w:rsid w:val="00AD363D"/>
    <w:rsid w:val="00AD5D08"/>
    <w:rsid w:val="00AD60A6"/>
    <w:rsid w:val="00AD64D5"/>
    <w:rsid w:val="00AD650E"/>
    <w:rsid w:val="00AE1695"/>
    <w:rsid w:val="00AE7374"/>
    <w:rsid w:val="00AE7F35"/>
    <w:rsid w:val="00AF7CDE"/>
    <w:rsid w:val="00AF7DD2"/>
    <w:rsid w:val="00B029F6"/>
    <w:rsid w:val="00B02B58"/>
    <w:rsid w:val="00B049EC"/>
    <w:rsid w:val="00B13E0D"/>
    <w:rsid w:val="00B22B44"/>
    <w:rsid w:val="00B237EB"/>
    <w:rsid w:val="00B244E8"/>
    <w:rsid w:val="00B27076"/>
    <w:rsid w:val="00B32ACA"/>
    <w:rsid w:val="00B44195"/>
    <w:rsid w:val="00B5024F"/>
    <w:rsid w:val="00B54DB5"/>
    <w:rsid w:val="00B56D8F"/>
    <w:rsid w:val="00B57356"/>
    <w:rsid w:val="00B740AA"/>
    <w:rsid w:val="00B82D0D"/>
    <w:rsid w:val="00B86D5E"/>
    <w:rsid w:val="00BA3626"/>
    <w:rsid w:val="00BA7DDA"/>
    <w:rsid w:val="00BB24DA"/>
    <w:rsid w:val="00BB5615"/>
    <w:rsid w:val="00BB6DA5"/>
    <w:rsid w:val="00BC093B"/>
    <w:rsid w:val="00BC44C5"/>
    <w:rsid w:val="00BC60C1"/>
    <w:rsid w:val="00BC6194"/>
    <w:rsid w:val="00BD35CF"/>
    <w:rsid w:val="00BD6F5A"/>
    <w:rsid w:val="00BE297F"/>
    <w:rsid w:val="00BE4A8A"/>
    <w:rsid w:val="00BF0AB9"/>
    <w:rsid w:val="00BF123E"/>
    <w:rsid w:val="00C00FBE"/>
    <w:rsid w:val="00C10A87"/>
    <w:rsid w:val="00C13396"/>
    <w:rsid w:val="00C16C2E"/>
    <w:rsid w:val="00C21DCD"/>
    <w:rsid w:val="00C225C6"/>
    <w:rsid w:val="00C22DBE"/>
    <w:rsid w:val="00C2636E"/>
    <w:rsid w:val="00C27E8C"/>
    <w:rsid w:val="00C409C9"/>
    <w:rsid w:val="00C43F54"/>
    <w:rsid w:val="00C46A95"/>
    <w:rsid w:val="00C46B60"/>
    <w:rsid w:val="00C4719A"/>
    <w:rsid w:val="00C47F2B"/>
    <w:rsid w:val="00C5606B"/>
    <w:rsid w:val="00C60AE4"/>
    <w:rsid w:val="00C61CCE"/>
    <w:rsid w:val="00C6229D"/>
    <w:rsid w:val="00C641B6"/>
    <w:rsid w:val="00C71123"/>
    <w:rsid w:val="00C72F8D"/>
    <w:rsid w:val="00C7767E"/>
    <w:rsid w:val="00C94A19"/>
    <w:rsid w:val="00CA20F0"/>
    <w:rsid w:val="00CA5E5B"/>
    <w:rsid w:val="00CA608D"/>
    <w:rsid w:val="00CB239B"/>
    <w:rsid w:val="00CB2FD5"/>
    <w:rsid w:val="00CD1B23"/>
    <w:rsid w:val="00CD44A0"/>
    <w:rsid w:val="00CD4C0C"/>
    <w:rsid w:val="00CD7D34"/>
    <w:rsid w:val="00CE6BB5"/>
    <w:rsid w:val="00CE6C99"/>
    <w:rsid w:val="00CE6D9B"/>
    <w:rsid w:val="00CE7A4C"/>
    <w:rsid w:val="00CF797B"/>
    <w:rsid w:val="00D01B4A"/>
    <w:rsid w:val="00D02562"/>
    <w:rsid w:val="00D05EC1"/>
    <w:rsid w:val="00D10AF5"/>
    <w:rsid w:val="00D409D6"/>
    <w:rsid w:val="00D4315A"/>
    <w:rsid w:val="00D43803"/>
    <w:rsid w:val="00D438D8"/>
    <w:rsid w:val="00D53AF1"/>
    <w:rsid w:val="00D55430"/>
    <w:rsid w:val="00D56079"/>
    <w:rsid w:val="00D65331"/>
    <w:rsid w:val="00D729E9"/>
    <w:rsid w:val="00D81906"/>
    <w:rsid w:val="00D8575D"/>
    <w:rsid w:val="00D86FC0"/>
    <w:rsid w:val="00D878D8"/>
    <w:rsid w:val="00D92C18"/>
    <w:rsid w:val="00D93C3A"/>
    <w:rsid w:val="00D976AC"/>
    <w:rsid w:val="00DA10C5"/>
    <w:rsid w:val="00DA65CB"/>
    <w:rsid w:val="00DB321E"/>
    <w:rsid w:val="00DB326B"/>
    <w:rsid w:val="00DB40CA"/>
    <w:rsid w:val="00DC31DB"/>
    <w:rsid w:val="00DC6E05"/>
    <w:rsid w:val="00DD5C12"/>
    <w:rsid w:val="00DE0782"/>
    <w:rsid w:val="00DE0794"/>
    <w:rsid w:val="00DE7389"/>
    <w:rsid w:val="00DF65C6"/>
    <w:rsid w:val="00DF6FBC"/>
    <w:rsid w:val="00E01E56"/>
    <w:rsid w:val="00E07131"/>
    <w:rsid w:val="00E36B71"/>
    <w:rsid w:val="00E418FA"/>
    <w:rsid w:val="00E45125"/>
    <w:rsid w:val="00E45E85"/>
    <w:rsid w:val="00E46CFA"/>
    <w:rsid w:val="00E50A42"/>
    <w:rsid w:val="00E540D1"/>
    <w:rsid w:val="00E5730E"/>
    <w:rsid w:val="00E6254E"/>
    <w:rsid w:val="00E66BF3"/>
    <w:rsid w:val="00E71BD6"/>
    <w:rsid w:val="00E72897"/>
    <w:rsid w:val="00E7521E"/>
    <w:rsid w:val="00E81B34"/>
    <w:rsid w:val="00E82338"/>
    <w:rsid w:val="00E9303C"/>
    <w:rsid w:val="00E971C7"/>
    <w:rsid w:val="00EB3D7D"/>
    <w:rsid w:val="00EB4EA2"/>
    <w:rsid w:val="00EB591E"/>
    <w:rsid w:val="00EB7752"/>
    <w:rsid w:val="00EB7D9D"/>
    <w:rsid w:val="00EC1D10"/>
    <w:rsid w:val="00ED0305"/>
    <w:rsid w:val="00ED42EF"/>
    <w:rsid w:val="00ED44AC"/>
    <w:rsid w:val="00EF0AF1"/>
    <w:rsid w:val="00EF2A1E"/>
    <w:rsid w:val="00EF5527"/>
    <w:rsid w:val="00EF6980"/>
    <w:rsid w:val="00F10CE9"/>
    <w:rsid w:val="00F12BF2"/>
    <w:rsid w:val="00F13AAF"/>
    <w:rsid w:val="00F15725"/>
    <w:rsid w:val="00F266CB"/>
    <w:rsid w:val="00F3152D"/>
    <w:rsid w:val="00F4776C"/>
    <w:rsid w:val="00F504AC"/>
    <w:rsid w:val="00F53AFA"/>
    <w:rsid w:val="00F73243"/>
    <w:rsid w:val="00F904C6"/>
    <w:rsid w:val="00F93BC6"/>
    <w:rsid w:val="00F97980"/>
    <w:rsid w:val="00FA28E6"/>
    <w:rsid w:val="00FA71F4"/>
    <w:rsid w:val="00FA7572"/>
    <w:rsid w:val="00FB1B07"/>
    <w:rsid w:val="00FB36F7"/>
    <w:rsid w:val="00FB4D90"/>
    <w:rsid w:val="00FB633B"/>
    <w:rsid w:val="00FC048B"/>
    <w:rsid w:val="00FD2301"/>
    <w:rsid w:val="00FD2662"/>
    <w:rsid w:val="00FD5789"/>
    <w:rsid w:val="00FD58AC"/>
    <w:rsid w:val="00FE0A69"/>
    <w:rsid w:val="00FE230D"/>
    <w:rsid w:val="00FE2E52"/>
    <w:rsid w:val="00FE30F5"/>
    <w:rsid w:val="00FE540C"/>
    <w:rsid w:val="00FE5942"/>
    <w:rsid w:val="00FF0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BE30C"/>
  <w15:chartTrackingRefBased/>
  <w15:docId w15:val="{E6EBE939-FF1F-4B33-9030-DA00D626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92B45"/>
    <w:pPr>
      <w:spacing w:after="200"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55E80"/>
    <w:rPr>
      <w:sz w:val="16"/>
      <w:szCs w:val="16"/>
    </w:rPr>
  </w:style>
  <w:style w:type="paragraph" w:styleId="Textkomente">
    <w:name w:val="annotation text"/>
    <w:basedOn w:val="Normln"/>
    <w:link w:val="TextkomenteChar"/>
    <w:uiPriority w:val="99"/>
    <w:semiHidden/>
    <w:unhideWhenUsed/>
    <w:rsid w:val="00955E80"/>
    <w:rPr>
      <w:sz w:val="20"/>
      <w:szCs w:val="20"/>
    </w:rPr>
  </w:style>
  <w:style w:type="character" w:customStyle="1" w:styleId="TextkomenteChar">
    <w:name w:val="Text komentáře Char"/>
    <w:basedOn w:val="Standardnpsmoodstavce"/>
    <w:link w:val="Textkomente"/>
    <w:uiPriority w:val="99"/>
    <w:semiHidden/>
    <w:rsid w:val="00955E80"/>
    <w:rPr>
      <w:sz w:val="20"/>
      <w:szCs w:val="20"/>
    </w:rPr>
  </w:style>
  <w:style w:type="paragraph" w:styleId="Pedmtkomente">
    <w:name w:val="annotation subject"/>
    <w:basedOn w:val="Textkomente"/>
    <w:next w:val="Textkomente"/>
    <w:link w:val="PedmtkomenteChar"/>
    <w:uiPriority w:val="99"/>
    <w:semiHidden/>
    <w:unhideWhenUsed/>
    <w:rsid w:val="00955E80"/>
    <w:rPr>
      <w:b/>
      <w:bCs/>
    </w:rPr>
  </w:style>
  <w:style w:type="character" w:customStyle="1" w:styleId="PedmtkomenteChar">
    <w:name w:val="Předmět komentáře Char"/>
    <w:basedOn w:val="TextkomenteChar"/>
    <w:link w:val="Pedmtkomente"/>
    <w:uiPriority w:val="99"/>
    <w:semiHidden/>
    <w:rsid w:val="00955E80"/>
    <w:rPr>
      <w:b/>
      <w:bCs/>
      <w:sz w:val="20"/>
      <w:szCs w:val="20"/>
    </w:rPr>
  </w:style>
  <w:style w:type="paragraph" w:styleId="Textbubliny">
    <w:name w:val="Balloon Text"/>
    <w:basedOn w:val="Normln"/>
    <w:link w:val="TextbublinyChar"/>
    <w:uiPriority w:val="99"/>
    <w:semiHidden/>
    <w:unhideWhenUsed/>
    <w:rsid w:val="00955E8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5E80"/>
    <w:rPr>
      <w:rFonts w:ascii="Segoe UI" w:hAnsi="Segoe UI" w:cs="Segoe UI"/>
      <w:sz w:val="18"/>
      <w:szCs w:val="18"/>
    </w:rPr>
  </w:style>
  <w:style w:type="character" w:styleId="Hypertextovodkaz">
    <w:name w:val="Hyperlink"/>
    <w:basedOn w:val="Standardnpsmoodstavce"/>
    <w:uiPriority w:val="99"/>
    <w:unhideWhenUsed/>
    <w:rsid w:val="005923B9"/>
    <w:rPr>
      <w:color w:val="0563C1" w:themeColor="hyperlink"/>
      <w:u w:val="single"/>
    </w:rPr>
  </w:style>
  <w:style w:type="character" w:styleId="Sledovanodkaz">
    <w:name w:val="FollowedHyperlink"/>
    <w:basedOn w:val="Standardnpsmoodstavce"/>
    <w:uiPriority w:val="99"/>
    <w:semiHidden/>
    <w:unhideWhenUsed/>
    <w:rsid w:val="00BC093B"/>
    <w:rPr>
      <w:color w:val="954F72" w:themeColor="followedHyperlink"/>
      <w:u w:val="single"/>
    </w:rPr>
  </w:style>
  <w:style w:type="paragraph" w:styleId="Odstavecseseznamem">
    <w:name w:val="List Paragraph"/>
    <w:basedOn w:val="Normln"/>
    <w:uiPriority w:val="34"/>
    <w:qFormat/>
    <w:rsid w:val="006D3F36"/>
    <w:pPr>
      <w:ind w:left="720"/>
      <w:contextualSpacing/>
    </w:pPr>
  </w:style>
  <w:style w:type="paragraph" w:styleId="Zhlav">
    <w:name w:val="header"/>
    <w:basedOn w:val="Normln"/>
    <w:link w:val="ZhlavChar"/>
    <w:uiPriority w:val="99"/>
    <w:unhideWhenUsed/>
    <w:rsid w:val="00BD6F5A"/>
    <w:pPr>
      <w:tabs>
        <w:tab w:val="center" w:pos="4536"/>
        <w:tab w:val="right" w:pos="9072"/>
      </w:tabs>
      <w:spacing w:after="0"/>
    </w:pPr>
  </w:style>
  <w:style w:type="character" w:customStyle="1" w:styleId="ZhlavChar">
    <w:name w:val="Záhlaví Char"/>
    <w:basedOn w:val="Standardnpsmoodstavce"/>
    <w:link w:val="Zhlav"/>
    <w:uiPriority w:val="99"/>
    <w:rsid w:val="00BD6F5A"/>
  </w:style>
  <w:style w:type="paragraph" w:styleId="Zpat">
    <w:name w:val="footer"/>
    <w:basedOn w:val="Normln"/>
    <w:link w:val="ZpatChar"/>
    <w:uiPriority w:val="99"/>
    <w:unhideWhenUsed/>
    <w:rsid w:val="00BD6F5A"/>
    <w:pPr>
      <w:tabs>
        <w:tab w:val="center" w:pos="4536"/>
        <w:tab w:val="right" w:pos="9072"/>
      </w:tabs>
      <w:spacing w:after="0"/>
    </w:pPr>
  </w:style>
  <w:style w:type="character" w:customStyle="1" w:styleId="ZpatChar">
    <w:name w:val="Zápatí Char"/>
    <w:basedOn w:val="Standardnpsmoodstavce"/>
    <w:link w:val="Zpat"/>
    <w:uiPriority w:val="99"/>
    <w:rsid w:val="00BD6F5A"/>
  </w:style>
  <w:style w:type="character" w:styleId="Zstupntext">
    <w:name w:val="Placeholder Text"/>
    <w:basedOn w:val="Standardnpsmoodstavce"/>
    <w:uiPriority w:val="99"/>
    <w:semiHidden/>
    <w:rsid w:val="001913B6"/>
    <w:rPr>
      <w:color w:val="808080"/>
    </w:rPr>
  </w:style>
  <w:style w:type="paragraph" w:customStyle="1" w:styleId="Zklad">
    <w:name w:val="Základ"/>
    <w:basedOn w:val="Normln"/>
    <w:link w:val="ZkladChar"/>
    <w:qFormat/>
    <w:rsid w:val="006D0523"/>
    <w:pPr>
      <w:spacing w:before="240" w:after="240" w:line="360" w:lineRule="auto"/>
      <w:ind w:left="567"/>
      <w:jc w:val="both"/>
    </w:pPr>
    <w:rPr>
      <w:szCs w:val="24"/>
    </w:rPr>
  </w:style>
  <w:style w:type="character" w:customStyle="1" w:styleId="ZkladChar">
    <w:name w:val="Základ Char"/>
    <w:link w:val="Zklad"/>
    <w:rsid w:val="006D0523"/>
    <w:rPr>
      <w:rFonts w:ascii="Calibri" w:eastAsia="Calibri" w:hAnsi="Calibri" w:cs="Times New Roman"/>
      <w:szCs w:val="24"/>
    </w:rPr>
  </w:style>
  <w:style w:type="paragraph" w:styleId="Podnadpis">
    <w:name w:val="Subtitle"/>
    <w:basedOn w:val="Normln"/>
    <w:next w:val="Normln"/>
    <w:link w:val="PodnadpisChar"/>
    <w:uiPriority w:val="11"/>
    <w:qFormat/>
    <w:rsid w:val="006D052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6D0523"/>
    <w:rPr>
      <w:rFonts w:eastAsiaTheme="minorEastAsia"/>
      <w:color w:val="5A5A5A" w:themeColor="text1" w:themeTint="A5"/>
      <w:spacing w:val="15"/>
    </w:rPr>
  </w:style>
  <w:style w:type="table" w:styleId="Mkatabulky">
    <w:name w:val="Table Grid"/>
    <w:basedOn w:val="Normlntabulka"/>
    <w:uiPriority w:val="59"/>
    <w:rsid w:val="00E971C7"/>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Standardnpsmoodstavce"/>
    <w:rsid w:val="00E971C7"/>
  </w:style>
  <w:style w:type="paragraph" w:styleId="Normlnweb">
    <w:name w:val="Normal (Web)"/>
    <w:basedOn w:val="Normln"/>
    <w:uiPriority w:val="99"/>
    <w:semiHidden/>
    <w:unhideWhenUsed/>
    <w:rsid w:val="00E971C7"/>
    <w:pPr>
      <w:spacing w:before="100" w:beforeAutospacing="1" w:after="100" w:afterAutospacing="1"/>
    </w:pPr>
    <w:rPr>
      <w:rFonts w:ascii="Times New Roman" w:eastAsiaTheme="minorEastAsia" w:hAnsi="Times New Roman"/>
      <w:sz w:val="24"/>
      <w:szCs w:val="24"/>
      <w:lang w:eastAsia="cs-CZ"/>
    </w:rPr>
  </w:style>
  <w:style w:type="paragraph" w:styleId="Zkladntext">
    <w:name w:val="Body Text"/>
    <w:basedOn w:val="Normln"/>
    <w:link w:val="ZkladntextChar"/>
    <w:semiHidden/>
    <w:rsid w:val="0056462D"/>
    <w:pPr>
      <w:spacing w:after="0"/>
      <w:jc w:val="both"/>
    </w:pPr>
    <w:rPr>
      <w:rFonts w:ascii="Arial" w:eastAsia="Times New Roman" w:hAnsi="Arial" w:cs="Arial"/>
      <w:sz w:val="18"/>
      <w:szCs w:val="20"/>
      <w:lang w:eastAsia="sk-SK"/>
    </w:rPr>
  </w:style>
  <w:style w:type="character" w:customStyle="1" w:styleId="ZkladntextChar">
    <w:name w:val="Základní text Char"/>
    <w:basedOn w:val="Standardnpsmoodstavce"/>
    <w:link w:val="Zkladntext"/>
    <w:semiHidden/>
    <w:rsid w:val="0056462D"/>
    <w:rPr>
      <w:rFonts w:ascii="Arial" w:eastAsia="Times New Roman" w:hAnsi="Arial" w:cs="Arial"/>
      <w:sz w:val="18"/>
      <w:szCs w:val="20"/>
      <w:lang w:eastAsia="sk-SK"/>
    </w:rPr>
  </w:style>
  <w:style w:type="paragraph" w:styleId="Zkladntext2">
    <w:name w:val="Body Text 2"/>
    <w:basedOn w:val="Normln"/>
    <w:link w:val="Zkladntext2Char"/>
    <w:semiHidden/>
    <w:rsid w:val="0056462D"/>
    <w:pPr>
      <w:spacing w:after="0"/>
    </w:pPr>
    <w:rPr>
      <w:rFonts w:ascii="Arial" w:eastAsia="Times New Roman" w:hAnsi="Arial" w:cs="Arial"/>
      <w:sz w:val="18"/>
      <w:szCs w:val="20"/>
      <w:lang w:eastAsia="sk-SK"/>
    </w:rPr>
  </w:style>
  <w:style w:type="character" w:customStyle="1" w:styleId="Zkladntext2Char">
    <w:name w:val="Základní text 2 Char"/>
    <w:basedOn w:val="Standardnpsmoodstavce"/>
    <w:link w:val="Zkladntext2"/>
    <w:semiHidden/>
    <w:rsid w:val="0056462D"/>
    <w:rPr>
      <w:rFonts w:ascii="Arial" w:eastAsia="Times New Roman" w:hAnsi="Arial" w:cs="Arial"/>
      <w:sz w:val="18"/>
      <w:szCs w:val="20"/>
      <w:lang w:eastAsia="sk-SK"/>
    </w:rPr>
  </w:style>
  <w:style w:type="paragraph" w:styleId="Obsah2">
    <w:name w:val="toc 2"/>
    <w:basedOn w:val="Normln"/>
    <w:next w:val="Normln"/>
    <w:autoRedefine/>
    <w:uiPriority w:val="39"/>
    <w:unhideWhenUsed/>
    <w:rsid w:val="00E82338"/>
    <w:pPr>
      <w:spacing w:after="100"/>
      <w:ind w:left="220"/>
    </w:pPr>
  </w:style>
  <w:style w:type="paragraph" w:styleId="Obsah1">
    <w:name w:val="toc 1"/>
    <w:basedOn w:val="Normln"/>
    <w:next w:val="Normln"/>
    <w:autoRedefine/>
    <w:uiPriority w:val="39"/>
    <w:unhideWhenUsed/>
    <w:rsid w:val="00E82338"/>
    <w:pPr>
      <w:spacing w:after="100"/>
    </w:pPr>
  </w:style>
  <w:style w:type="paragraph" w:styleId="Revize">
    <w:name w:val="Revision"/>
    <w:hidden/>
    <w:uiPriority w:val="99"/>
    <w:semiHidden/>
    <w:rsid w:val="00D92C1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131589">
      <w:bodyDiv w:val="1"/>
      <w:marLeft w:val="0"/>
      <w:marRight w:val="0"/>
      <w:marTop w:val="0"/>
      <w:marBottom w:val="0"/>
      <w:divBdr>
        <w:top w:val="none" w:sz="0" w:space="0" w:color="auto"/>
        <w:left w:val="none" w:sz="0" w:space="0" w:color="auto"/>
        <w:bottom w:val="none" w:sz="0" w:space="0" w:color="auto"/>
        <w:right w:val="none" w:sz="0" w:space="0" w:color="auto"/>
      </w:divBdr>
    </w:div>
    <w:div w:id="91443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956D7-A00E-42EF-8439-AC7E88BE7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11885</Words>
  <Characters>70128</Characters>
  <Application>Microsoft Office Word</Application>
  <DocSecurity>0</DocSecurity>
  <Lines>584</Lines>
  <Paragraphs>163</Paragraphs>
  <ScaleCrop>false</ScaleCrop>
  <HeadingPairs>
    <vt:vector size="2" baseType="variant">
      <vt:variant>
        <vt:lpstr>Název</vt:lpstr>
      </vt:variant>
      <vt:variant>
        <vt:i4>1</vt:i4>
      </vt:variant>
    </vt:vector>
  </HeadingPairs>
  <TitlesOfParts>
    <vt:vector size="1" baseType="lpstr">
      <vt:lpstr>TARIF VDV – PLATÍ OD 1. 3. 2020</vt:lpstr>
    </vt:vector>
  </TitlesOfParts>
  <Company>Krajský úřad Kraje Vysočina</Company>
  <LinksUpToDate>false</LinksUpToDate>
  <CharactersWithSpaces>81850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 VDV – PLATÍ OD 1. 3. 2020</dc:title>
  <dc:subject/>
  <dc:creator>Němec Jan Bc.</dc:creator>
  <cp:keywords/>
  <dc:description/>
  <cp:lastModifiedBy>Tomáš Fučík</cp:lastModifiedBy>
  <cp:revision>1</cp:revision>
  <cp:lastPrinted>2021-05-31T05:51:00Z</cp:lastPrinted>
  <dcterms:created xsi:type="dcterms:W3CDTF">2024-04-17T08:47:00Z</dcterms:created>
  <dcterms:modified xsi:type="dcterms:W3CDTF">2024-05-27T13:51:00Z</dcterms:modified>
</cp:coreProperties>
</file>